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F0236A" w14:textId="3294516E" w:rsidR="00895318" w:rsidRPr="00456A0D" w:rsidRDefault="00895318" w:rsidP="00895318">
      <w:pPr>
        <w:rPr>
          <w:rFonts w:ascii="Arial" w:hAnsi="Arial" w:cs="Arial"/>
        </w:rPr>
      </w:pPr>
    </w:p>
    <w:p w14:paraId="7A8B6269" w14:textId="77777777" w:rsidR="00895318" w:rsidRPr="00456A0D" w:rsidRDefault="00895318" w:rsidP="00895318">
      <w:pPr>
        <w:rPr>
          <w:rFonts w:ascii="Arial" w:hAnsi="Arial" w:cs="Arial"/>
        </w:rPr>
      </w:pPr>
    </w:p>
    <w:p w14:paraId="504B4C3B" w14:textId="77777777" w:rsidR="00895318" w:rsidRPr="00456A0D" w:rsidRDefault="00895318" w:rsidP="00895318">
      <w:pPr>
        <w:rPr>
          <w:rFonts w:ascii="Arial" w:hAnsi="Arial" w:cs="Arial"/>
        </w:rPr>
      </w:pPr>
    </w:p>
    <w:p w14:paraId="73B85776" w14:textId="77777777" w:rsidR="00895318" w:rsidRPr="00456A0D" w:rsidRDefault="00895318" w:rsidP="00895318">
      <w:pPr>
        <w:rPr>
          <w:rFonts w:ascii="Arial" w:hAnsi="Arial" w:cs="Arial"/>
        </w:rPr>
      </w:pPr>
    </w:p>
    <w:p w14:paraId="02003684" w14:textId="77777777" w:rsidR="00895318" w:rsidRPr="00456A0D" w:rsidRDefault="00895318" w:rsidP="00895318">
      <w:pPr>
        <w:rPr>
          <w:rFonts w:ascii="Arial" w:hAnsi="Arial" w:cs="Arial"/>
        </w:rPr>
      </w:pPr>
    </w:p>
    <w:p w14:paraId="5D38281D" w14:textId="77777777" w:rsidR="00895318" w:rsidRPr="00456A0D" w:rsidRDefault="00895318" w:rsidP="00895318">
      <w:pPr>
        <w:rPr>
          <w:rFonts w:ascii="Arial" w:hAnsi="Arial" w:cs="Arial"/>
        </w:rPr>
      </w:pPr>
    </w:p>
    <w:p w14:paraId="27F2A6B2" w14:textId="55D41B21" w:rsidR="00F21882" w:rsidRPr="00F21882" w:rsidRDefault="00F21882" w:rsidP="00F21882">
      <w:pPr>
        <w:jc w:val="center"/>
        <w:rPr>
          <w:rFonts w:ascii="Arial" w:hAnsi="Arial" w:cs="Arial"/>
          <w:b/>
          <w:sz w:val="32"/>
          <w:szCs w:val="32"/>
        </w:rPr>
      </w:pPr>
      <w:r w:rsidRPr="00F21882">
        <w:rPr>
          <w:rFonts w:ascii="Arial" w:hAnsi="Arial" w:cs="Arial"/>
          <w:b/>
          <w:sz w:val="32"/>
          <w:szCs w:val="32"/>
        </w:rPr>
        <w:t>Technické a provozní standardy Veřejné dopravy Vysočiny</w:t>
      </w:r>
      <w:r w:rsidR="003A244E">
        <w:rPr>
          <w:rFonts w:ascii="Arial" w:hAnsi="Arial" w:cs="Arial"/>
          <w:b/>
          <w:sz w:val="32"/>
          <w:szCs w:val="32"/>
        </w:rPr>
        <w:t xml:space="preserve"> pro první období</w:t>
      </w:r>
    </w:p>
    <w:p w14:paraId="22F1C8AB" w14:textId="77777777" w:rsidR="00F21882" w:rsidRPr="00456A0D" w:rsidRDefault="00F21882" w:rsidP="00F21882">
      <w:pPr>
        <w:rPr>
          <w:rFonts w:ascii="Arial" w:hAnsi="Arial" w:cs="Arial"/>
        </w:rPr>
      </w:pPr>
    </w:p>
    <w:p w14:paraId="4E67C949" w14:textId="77777777" w:rsidR="00895318" w:rsidRPr="00456A0D" w:rsidRDefault="00895318" w:rsidP="00895318">
      <w:pPr>
        <w:rPr>
          <w:rFonts w:ascii="Arial" w:hAnsi="Arial" w:cs="Arial"/>
        </w:rPr>
      </w:pPr>
    </w:p>
    <w:p w14:paraId="7EA1E3CF" w14:textId="77777777" w:rsidR="00895318" w:rsidRPr="00456A0D" w:rsidRDefault="00895318" w:rsidP="00895318">
      <w:pPr>
        <w:rPr>
          <w:rFonts w:ascii="Arial" w:hAnsi="Arial" w:cs="Arial"/>
        </w:rPr>
      </w:pPr>
    </w:p>
    <w:p w14:paraId="23AD8ACA" w14:textId="77777777" w:rsidR="00895318" w:rsidRPr="00456A0D" w:rsidRDefault="00895318" w:rsidP="00895318">
      <w:pPr>
        <w:rPr>
          <w:rFonts w:ascii="Arial" w:hAnsi="Arial" w:cs="Arial"/>
        </w:rPr>
      </w:pPr>
    </w:p>
    <w:p w14:paraId="53B23455" w14:textId="77777777" w:rsidR="00895318" w:rsidRPr="00456A0D" w:rsidRDefault="00895318" w:rsidP="00895318">
      <w:pPr>
        <w:rPr>
          <w:rFonts w:ascii="Arial" w:hAnsi="Arial" w:cs="Arial"/>
        </w:rPr>
      </w:pPr>
    </w:p>
    <w:p w14:paraId="768E8F9F" w14:textId="77777777" w:rsidR="00895318" w:rsidRPr="00456A0D" w:rsidRDefault="00895318" w:rsidP="00895318">
      <w:pPr>
        <w:rPr>
          <w:rFonts w:ascii="Arial" w:hAnsi="Arial" w:cs="Arial"/>
        </w:rPr>
      </w:pPr>
    </w:p>
    <w:p w14:paraId="5628B26F" w14:textId="77777777" w:rsidR="00895318" w:rsidRPr="00456A0D" w:rsidRDefault="00895318" w:rsidP="00895318">
      <w:pPr>
        <w:rPr>
          <w:rFonts w:ascii="Arial" w:hAnsi="Arial" w:cs="Arial"/>
        </w:rPr>
      </w:pPr>
    </w:p>
    <w:p w14:paraId="725226E9" w14:textId="77777777" w:rsidR="00895318" w:rsidRPr="00456A0D" w:rsidRDefault="00895318" w:rsidP="00895318">
      <w:pPr>
        <w:rPr>
          <w:rFonts w:ascii="Arial" w:hAnsi="Arial" w:cs="Arial"/>
        </w:rPr>
      </w:pPr>
    </w:p>
    <w:p w14:paraId="54ABA9A3" w14:textId="77777777" w:rsidR="00895318" w:rsidRPr="00456A0D" w:rsidRDefault="00895318" w:rsidP="00895318">
      <w:pPr>
        <w:rPr>
          <w:rFonts w:ascii="Arial" w:hAnsi="Arial" w:cs="Arial"/>
        </w:rPr>
      </w:pPr>
    </w:p>
    <w:p w14:paraId="5897A8C1" w14:textId="77777777" w:rsidR="00895318" w:rsidRPr="00456A0D" w:rsidRDefault="00895318" w:rsidP="00895318">
      <w:pPr>
        <w:rPr>
          <w:rFonts w:ascii="Arial" w:hAnsi="Arial" w:cs="Arial"/>
        </w:rPr>
      </w:pPr>
    </w:p>
    <w:p w14:paraId="4D31EC73" w14:textId="77777777" w:rsidR="00895318" w:rsidRPr="00456A0D" w:rsidRDefault="00895318" w:rsidP="00895318">
      <w:pPr>
        <w:rPr>
          <w:rFonts w:ascii="Arial" w:hAnsi="Arial" w:cs="Arial"/>
        </w:rPr>
      </w:pPr>
    </w:p>
    <w:p w14:paraId="0F48C6AE" w14:textId="77777777" w:rsidR="00895318" w:rsidRPr="00456A0D" w:rsidRDefault="00895318" w:rsidP="00895318">
      <w:pPr>
        <w:rPr>
          <w:rFonts w:ascii="Arial" w:hAnsi="Arial" w:cs="Arial"/>
        </w:rPr>
      </w:pPr>
    </w:p>
    <w:p w14:paraId="75FABEF3" w14:textId="77777777" w:rsidR="00895318" w:rsidRPr="00456A0D" w:rsidRDefault="00895318" w:rsidP="00895318">
      <w:pPr>
        <w:rPr>
          <w:rFonts w:ascii="Arial" w:hAnsi="Arial" w:cs="Arial"/>
        </w:rPr>
      </w:pPr>
    </w:p>
    <w:p w14:paraId="2F7C63E5" w14:textId="77777777" w:rsidR="00895318" w:rsidRPr="00456A0D" w:rsidRDefault="00895318" w:rsidP="00895318">
      <w:pPr>
        <w:rPr>
          <w:rFonts w:ascii="Arial" w:hAnsi="Arial" w:cs="Arial"/>
        </w:rPr>
      </w:pPr>
    </w:p>
    <w:p w14:paraId="52110628" w14:textId="77777777" w:rsidR="00895318" w:rsidRPr="00456A0D" w:rsidRDefault="00895318" w:rsidP="00895318">
      <w:pPr>
        <w:rPr>
          <w:rFonts w:ascii="Arial" w:hAnsi="Arial" w:cs="Arial"/>
        </w:rPr>
      </w:pPr>
    </w:p>
    <w:p w14:paraId="72260EAF" w14:textId="77777777" w:rsidR="00895318" w:rsidRPr="00456A0D" w:rsidRDefault="00895318" w:rsidP="00895318">
      <w:pPr>
        <w:rPr>
          <w:rFonts w:ascii="Arial" w:hAnsi="Arial" w:cs="Arial"/>
        </w:rPr>
      </w:pPr>
    </w:p>
    <w:p w14:paraId="390E4DD4" w14:textId="77777777" w:rsidR="00895318" w:rsidRPr="00456A0D" w:rsidRDefault="00895318" w:rsidP="00895318">
      <w:pPr>
        <w:rPr>
          <w:rFonts w:ascii="Arial" w:hAnsi="Arial" w:cs="Arial"/>
        </w:rPr>
      </w:pPr>
    </w:p>
    <w:p w14:paraId="74CC9A66" w14:textId="46570375" w:rsidR="00895318" w:rsidRPr="00456A0D" w:rsidRDefault="00C4768C" w:rsidP="00895318">
      <w:pPr>
        <w:jc w:val="center"/>
        <w:rPr>
          <w:rFonts w:ascii="Arial" w:hAnsi="Arial" w:cs="Arial"/>
        </w:rPr>
      </w:pPr>
      <w:r>
        <w:rPr>
          <w:rFonts w:ascii="Arial" w:hAnsi="Arial" w:cs="Arial"/>
        </w:rPr>
        <w:t>Únor</w:t>
      </w:r>
      <w:r w:rsidR="00467DCC" w:rsidRPr="00456A0D">
        <w:rPr>
          <w:rFonts w:ascii="Arial" w:hAnsi="Arial" w:cs="Arial"/>
        </w:rPr>
        <w:t xml:space="preserve"> </w:t>
      </w:r>
      <w:r w:rsidR="00A54111" w:rsidRPr="00456A0D">
        <w:rPr>
          <w:rFonts w:ascii="Arial" w:hAnsi="Arial" w:cs="Arial"/>
        </w:rPr>
        <w:t>202</w:t>
      </w:r>
      <w:r w:rsidR="00A54111">
        <w:rPr>
          <w:rFonts w:ascii="Arial" w:hAnsi="Arial" w:cs="Arial"/>
        </w:rPr>
        <w:t>1</w:t>
      </w:r>
    </w:p>
    <w:p w14:paraId="684C39D5" w14:textId="77777777" w:rsidR="00895318" w:rsidRPr="00456A0D" w:rsidRDefault="00895318">
      <w:pPr>
        <w:rPr>
          <w:rFonts w:ascii="Arial" w:hAnsi="Arial" w:cs="Arial"/>
        </w:rPr>
      </w:pPr>
      <w:r w:rsidRPr="00456A0D">
        <w:rPr>
          <w:rFonts w:ascii="Arial" w:hAnsi="Arial" w:cs="Arial"/>
        </w:rPr>
        <w:br w:type="page"/>
      </w:r>
    </w:p>
    <w:p w14:paraId="4F53871B" w14:textId="77777777" w:rsidR="00C540B5" w:rsidRPr="0060009F" w:rsidRDefault="00895318" w:rsidP="0060009F">
      <w:pPr>
        <w:pStyle w:val="Nadpis1"/>
        <w:rPr>
          <w:rFonts w:ascii="Arial" w:hAnsi="Arial" w:cs="Arial"/>
          <w:color w:val="auto"/>
        </w:rPr>
      </w:pPr>
      <w:r w:rsidRPr="0060009F">
        <w:rPr>
          <w:rFonts w:ascii="Arial" w:hAnsi="Arial" w:cs="Arial"/>
          <w:color w:val="auto"/>
        </w:rPr>
        <w:lastRenderedPageBreak/>
        <w:t>Úvod</w:t>
      </w:r>
    </w:p>
    <w:p w14:paraId="5272F1C5" w14:textId="7692B74B" w:rsidR="00895318" w:rsidRPr="00456A0D" w:rsidRDefault="004667C4" w:rsidP="00D87FD3">
      <w:pPr>
        <w:spacing w:before="120" w:after="120" w:line="360" w:lineRule="auto"/>
        <w:ind w:firstLine="284"/>
        <w:jc w:val="both"/>
        <w:rPr>
          <w:rFonts w:ascii="Arial" w:hAnsi="Arial" w:cs="Arial"/>
        </w:rPr>
      </w:pPr>
      <w:r w:rsidRPr="00456A0D">
        <w:rPr>
          <w:rFonts w:ascii="Arial" w:hAnsi="Arial" w:cs="Arial"/>
        </w:rPr>
        <w:t xml:space="preserve">Technické a provozní standardy Veřejné dopravy Vysočiny (VDV)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Technické a provozní standardy 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308A4463" w:rsidR="0060009F" w:rsidRDefault="009A63EE" w:rsidP="00D87FD3">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467DCC">
        <w:rPr>
          <w:rFonts w:ascii="Arial" w:hAnsi="Arial" w:cs="Arial"/>
        </w:rPr>
        <w:t>VDV</w:t>
      </w:r>
      <w:r w:rsidRPr="00456A0D">
        <w:rPr>
          <w:rFonts w:ascii="Arial" w:hAnsi="Arial" w:cs="Arial"/>
        </w:rPr>
        <w:t xml:space="preserve">. </w:t>
      </w:r>
    </w:p>
    <w:p w14:paraId="672360F1" w14:textId="77777777" w:rsidR="0060009F" w:rsidRDefault="0060009F">
      <w:pPr>
        <w:rPr>
          <w:rFonts w:ascii="Arial" w:hAnsi="Arial" w:cs="Arial"/>
        </w:rPr>
      </w:pPr>
      <w:r>
        <w:rPr>
          <w:rFonts w:ascii="Arial" w:hAnsi="Arial" w:cs="Arial"/>
        </w:rPr>
        <w:br w:type="page"/>
      </w:r>
    </w:p>
    <w:p w14:paraId="2DB84192" w14:textId="77777777" w:rsidR="0025090D" w:rsidRPr="0060009F" w:rsidRDefault="0025090D" w:rsidP="0060009F">
      <w:pPr>
        <w:pStyle w:val="Nadpis1"/>
        <w:rPr>
          <w:rFonts w:ascii="Arial" w:hAnsi="Arial" w:cs="Arial"/>
          <w:color w:val="auto"/>
        </w:rPr>
      </w:pPr>
      <w:r w:rsidRPr="0060009F">
        <w:rPr>
          <w:rFonts w:ascii="Arial" w:hAnsi="Arial" w:cs="Arial"/>
          <w:color w:val="auto"/>
        </w:rPr>
        <w:lastRenderedPageBreak/>
        <w:t>Standard vybavení vozidel</w:t>
      </w:r>
    </w:p>
    <w:p w14:paraId="10B851E3" w14:textId="759F50CB"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VDV musí být homologována dle platných </w:t>
      </w:r>
      <w:r w:rsidR="00467DCC">
        <w:rPr>
          <w:rFonts w:ascii="Arial" w:hAnsi="Arial" w:cs="Arial"/>
          <w:shd w:val="clear" w:color="auto" w:fill="FFFFFF"/>
        </w:rPr>
        <w:t>a účinných, resp. použitelných</w:t>
      </w:r>
      <w:r w:rsidR="008322A4">
        <w:rPr>
          <w:rFonts w:ascii="Arial" w:hAnsi="Arial" w:cs="Arial"/>
          <w:shd w:val="clear" w:color="auto" w:fill="FFFFFF"/>
        </w:rPr>
        <w:t>,</w:t>
      </w:r>
      <w:r w:rsidR="00467DCC">
        <w:rPr>
          <w:rFonts w:ascii="Arial" w:hAnsi="Arial" w:cs="Arial"/>
          <w:shd w:val="clear" w:color="auto" w:fill="FFFFFF"/>
        </w:rPr>
        <w:t xml:space="preserve"> </w:t>
      </w:r>
      <w:r w:rsidRPr="00456A0D">
        <w:rPr>
          <w:rFonts w:ascii="Arial" w:hAnsi="Arial" w:cs="Arial"/>
          <w:shd w:val="clear" w:color="auto" w:fill="FFFFFF"/>
        </w:rPr>
        <w:t xml:space="preserve">národních </w:t>
      </w:r>
      <w:r w:rsidR="00467DCC">
        <w:rPr>
          <w:rFonts w:ascii="Arial" w:hAnsi="Arial" w:cs="Arial"/>
          <w:shd w:val="clear" w:color="auto" w:fill="FFFFFF"/>
        </w:rPr>
        <w:t xml:space="preserve">a </w:t>
      </w:r>
      <w:r w:rsidR="00467DCC" w:rsidRPr="00456A0D">
        <w:rPr>
          <w:rFonts w:ascii="Arial" w:hAnsi="Arial" w:cs="Arial"/>
          <w:shd w:val="clear" w:color="auto" w:fill="FFFFFF"/>
        </w:rPr>
        <w:t xml:space="preserve">evropských </w:t>
      </w:r>
      <w:r w:rsidRPr="00456A0D">
        <w:rPr>
          <w:rFonts w:ascii="Arial" w:hAnsi="Arial" w:cs="Arial"/>
          <w:shd w:val="clear" w:color="auto" w:fill="FFFFFF"/>
        </w:rPr>
        <w:t xml:space="preserve">předpisů. </w:t>
      </w:r>
    </w:p>
    <w:p w14:paraId="0F509249" w14:textId="77777777" w:rsidR="0025090D" w:rsidRPr="0060009F" w:rsidRDefault="0025090D" w:rsidP="0060009F">
      <w:pPr>
        <w:pStyle w:val="Nadpis2"/>
        <w:rPr>
          <w:rFonts w:ascii="Arial" w:hAnsi="Arial" w:cs="Arial"/>
          <w:color w:val="auto"/>
        </w:rPr>
      </w:pPr>
      <w:r w:rsidRPr="0060009F">
        <w:rPr>
          <w:rFonts w:ascii="Arial" w:hAnsi="Arial" w:cs="Arial"/>
          <w:color w:val="auto"/>
        </w:rPr>
        <w:t>Kategorie vozidel</w:t>
      </w:r>
    </w:p>
    <w:p w14:paraId="2108AAC7" w14:textId="633527C5"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Pro účely zajištění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w:t>
      </w:r>
      <w:proofErr w:type="spellStart"/>
      <w:r w:rsidRPr="00456A0D">
        <w:rPr>
          <w:rFonts w:ascii="Arial" w:hAnsi="Arial" w:cs="Arial"/>
          <w:shd w:val="clear" w:color="auto" w:fill="FFFFFF"/>
        </w:rPr>
        <w:t>obsaditelnosti</w:t>
      </w:r>
      <w:proofErr w:type="spellEnd"/>
      <w:r w:rsidRPr="00456A0D">
        <w:rPr>
          <w:rFonts w:ascii="Arial" w:hAnsi="Arial" w:cs="Arial"/>
          <w:shd w:val="clear" w:color="auto" w:fill="FFFFFF"/>
        </w:rPr>
        <w:t xml:space="preserve"> a přípustného stáří. </w:t>
      </w:r>
    </w:p>
    <w:p w14:paraId="7487A3CA" w14:textId="77777777" w:rsidR="0025090D" w:rsidRPr="00456A0D" w:rsidRDefault="0025090D" w:rsidP="0025090D">
      <w:pPr>
        <w:spacing w:before="120" w:after="120" w:line="360" w:lineRule="auto"/>
        <w:ind w:firstLine="284"/>
        <w:jc w:val="both"/>
        <w:rPr>
          <w:rFonts w:ascii="Arial" w:hAnsi="Arial" w:cs="Arial"/>
          <w:shd w:val="clear" w:color="auto" w:fill="FFFFFF"/>
        </w:rPr>
      </w:pPr>
    </w:p>
    <w:p w14:paraId="12A360DD" w14:textId="68B54D02" w:rsidR="0025090D" w:rsidRDefault="0025090D" w:rsidP="0025090D">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 xml:space="preserve">Z hlediska </w:t>
      </w:r>
      <w:r w:rsidRPr="00456A0D">
        <w:rPr>
          <w:rFonts w:ascii="Arial" w:hAnsi="Arial" w:cs="Arial"/>
          <w:shd w:val="clear" w:color="auto" w:fill="FFFFFF"/>
        </w:rPr>
        <w:t>velikosti</w:t>
      </w:r>
      <w:r w:rsidRPr="00456A0D">
        <w:rPr>
          <w:rFonts w:ascii="Arial" w:hAnsi="Arial" w:cs="Arial"/>
          <w:bCs/>
          <w:shd w:val="clear" w:color="auto" w:fill="FFFFFF"/>
        </w:rPr>
        <w:t xml:space="preserve"> jsou rozlišovány kategorie vozidel na:</w:t>
      </w:r>
    </w:p>
    <w:p w14:paraId="0E5832AD" w14:textId="4D5892AA" w:rsidR="00D11FF0" w:rsidRDefault="00D11FF0" w:rsidP="00172E70">
      <w:pPr>
        <w:pStyle w:val="Odstavecseseznamem"/>
        <w:numPr>
          <w:ilvl w:val="0"/>
          <w:numId w:val="1"/>
        </w:numPr>
        <w:spacing w:before="120" w:after="120" w:line="360" w:lineRule="auto"/>
        <w:jc w:val="both"/>
        <w:rPr>
          <w:rFonts w:cs="Arial"/>
          <w:bCs/>
          <w:shd w:val="clear" w:color="auto" w:fill="FFFFFF"/>
        </w:rPr>
      </w:pPr>
      <w:r>
        <w:rPr>
          <w:rFonts w:cs="Arial"/>
          <w:bCs/>
          <w:shd w:val="clear" w:color="auto" w:fill="FFFFFF"/>
        </w:rPr>
        <w:t>Velký autobus</w:t>
      </w:r>
    </w:p>
    <w:p w14:paraId="59FF7306" w14:textId="6722CAE1" w:rsidR="00D11FF0" w:rsidRPr="00D11FF0" w:rsidRDefault="00D11FF0" w:rsidP="00172E70">
      <w:pPr>
        <w:pStyle w:val="Odstavecseseznamem"/>
        <w:numPr>
          <w:ilvl w:val="0"/>
          <w:numId w:val="1"/>
        </w:numPr>
        <w:spacing w:before="120" w:after="120" w:line="360" w:lineRule="auto"/>
        <w:jc w:val="both"/>
        <w:rPr>
          <w:rFonts w:cs="Arial"/>
          <w:bCs/>
          <w:shd w:val="clear" w:color="auto" w:fill="FFFFFF"/>
        </w:rPr>
      </w:pPr>
      <w:r>
        <w:rPr>
          <w:rFonts w:cs="Arial"/>
          <w:bCs/>
          <w:shd w:val="clear" w:color="auto" w:fill="FFFFFF"/>
        </w:rPr>
        <w:t>Malý autobus</w:t>
      </w:r>
    </w:p>
    <w:p w14:paraId="6BE21DC2" w14:textId="77777777" w:rsidR="004A5ACF" w:rsidRDefault="004A5ACF" w:rsidP="0025090D">
      <w:pPr>
        <w:spacing w:before="120" w:after="120" w:line="360" w:lineRule="auto"/>
        <w:jc w:val="both"/>
        <w:rPr>
          <w:rFonts w:ascii="Arial" w:hAnsi="Arial" w:cs="Arial"/>
          <w:bCs/>
          <w:shd w:val="clear" w:color="auto" w:fill="FFFFFF"/>
        </w:rPr>
      </w:pPr>
    </w:p>
    <w:p w14:paraId="40786BB6" w14:textId="22C57056" w:rsidR="00F77F61" w:rsidRPr="004A5DD0" w:rsidRDefault="004A5DD0" w:rsidP="0025090D">
      <w:pPr>
        <w:spacing w:before="120" w:after="120" w:line="360" w:lineRule="auto"/>
        <w:jc w:val="both"/>
        <w:rPr>
          <w:rFonts w:ascii="Arial" w:hAnsi="Arial" w:cs="Arial"/>
          <w:bCs/>
          <w:shd w:val="clear" w:color="auto" w:fill="FFFFFF"/>
        </w:rPr>
      </w:pPr>
      <w:proofErr w:type="spellStart"/>
      <w:r w:rsidRPr="004A5DD0">
        <w:rPr>
          <w:rFonts w:ascii="Arial" w:hAnsi="Arial" w:cs="Arial"/>
          <w:bCs/>
          <w:shd w:val="clear" w:color="auto" w:fill="FFFFFF"/>
        </w:rPr>
        <w:t>Nízkopodlažnost</w:t>
      </w:r>
      <w:proofErr w:type="spellEnd"/>
      <w:r w:rsidRPr="004A5DD0">
        <w:rPr>
          <w:rFonts w:ascii="Arial" w:hAnsi="Arial" w:cs="Arial"/>
          <w:bCs/>
          <w:shd w:val="clear" w:color="auto" w:fill="FFFFFF"/>
        </w:rPr>
        <w:t xml:space="preserve"> vozidel provozovaných v </w:t>
      </w:r>
      <w:r w:rsidRPr="005178E9">
        <w:rPr>
          <w:rFonts w:ascii="Arial" w:hAnsi="Arial" w:cs="Arial"/>
          <w:bCs/>
          <w:shd w:val="clear" w:color="auto" w:fill="FFFFFF"/>
        </w:rPr>
        <w:t>systému VDV</w:t>
      </w:r>
      <w:r w:rsidRPr="00971D6F">
        <w:rPr>
          <w:rFonts w:ascii="Arial" w:hAnsi="Arial" w:cs="Arial"/>
          <w:bCs/>
          <w:shd w:val="clear" w:color="auto" w:fill="FFFFFF"/>
        </w:rPr>
        <w:t xml:space="preserve"> je definována N</w:t>
      </w:r>
      <w:r w:rsidRPr="009372C5">
        <w:rPr>
          <w:rFonts w:ascii="Arial" w:hAnsi="Arial" w:cs="Arial"/>
          <w:bCs/>
          <w:shd w:val="clear" w:color="auto" w:fill="FFFFFF"/>
        </w:rPr>
        <w:t>ařízením vlády č.</w:t>
      </w:r>
      <w:r w:rsidR="00172E70">
        <w:rPr>
          <w:rFonts w:ascii="Arial" w:hAnsi="Arial" w:cs="Arial"/>
          <w:bCs/>
          <w:shd w:val="clear" w:color="auto" w:fill="FFFFFF"/>
        </w:rPr>
        <w:t> </w:t>
      </w:r>
      <w:r w:rsidRPr="0035771E">
        <w:rPr>
          <w:rFonts w:ascii="Arial" w:hAnsi="Arial" w:cs="Arial"/>
          <w:bCs/>
          <w:shd w:val="clear" w:color="auto" w:fill="FFFFFF"/>
        </w:rPr>
        <w:t>63/</w:t>
      </w:r>
      <w:r w:rsidRPr="004A5DD0">
        <w:rPr>
          <w:rFonts w:ascii="Arial" w:hAnsi="Arial" w:cs="Arial"/>
          <w:bCs/>
          <w:shd w:val="clear" w:color="auto" w:fill="FFFFFF"/>
        </w:rPr>
        <w:t xml:space="preserve">2011 Sb. </w:t>
      </w:r>
      <w:r w:rsidRPr="00172E70">
        <w:rPr>
          <w:rFonts w:ascii="Arial" w:hAnsi="Arial" w:cs="Arial"/>
        </w:rPr>
        <w:t>Vozidlo umožňuje</w:t>
      </w:r>
      <w:r w:rsidR="00F77F61" w:rsidRPr="00172E70">
        <w:rPr>
          <w:rFonts w:ascii="Arial" w:hAnsi="Arial" w:cs="Arial"/>
        </w:rPr>
        <w:t xml:space="preserve"> přepravu osob s omezenou schopností pohybu a orientace Tato vozidla musí být označena mezinárodním symbolem přístupnosti.</w:t>
      </w:r>
    </w:p>
    <w:p w14:paraId="6649C5EE" w14:textId="77777777" w:rsidR="0025090D" w:rsidRPr="00456A0D" w:rsidRDefault="0025090D" w:rsidP="0025090D">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4C0D328F"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 vozidla</w:t>
      </w:r>
    </w:p>
    <w:p w14:paraId="3B4B1A80" w14:textId="27EAC62F" w:rsidR="00E207B3" w:rsidRDefault="00E207B3" w:rsidP="00E207B3">
      <w:pPr>
        <w:spacing w:before="120" w:after="120" w:line="360" w:lineRule="auto"/>
        <w:jc w:val="both"/>
        <w:rPr>
          <w:rFonts w:ascii="Arial" w:hAnsi="Arial" w:cs="Arial"/>
          <w:bCs/>
          <w:shd w:val="clear" w:color="auto" w:fill="FFFFFF"/>
        </w:rPr>
      </w:pPr>
      <w:r>
        <w:rPr>
          <w:rFonts w:ascii="Arial" w:hAnsi="Arial" w:cs="Arial"/>
          <w:bCs/>
          <w:shd w:val="clear" w:color="auto" w:fill="FFFFFF"/>
        </w:rPr>
        <w:t>Za nové vozidlo se považuje vozidlo</w:t>
      </w:r>
      <w:r w:rsidRPr="00EF756D">
        <w:rPr>
          <w:rFonts w:ascii="Arial" w:hAnsi="Arial" w:cs="Arial"/>
          <w:bCs/>
          <w:shd w:val="clear" w:color="auto" w:fill="FFFFFF"/>
        </w:rPr>
        <w:t>, jehož datum první registrace vozidla uvedené v</w:t>
      </w:r>
      <w:r>
        <w:rPr>
          <w:rFonts w:ascii="Arial" w:hAnsi="Arial" w:cs="Arial"/>
          <w:bCs/>
          <w:shd w:val="clear" w:color="auto" w:fill="FFFFFF"/>
        </w:rPr>
        <w:t> </w:t>
      </w:r>
      <w:r w:rsidRPr="00EF756D">
        <w:rPr>
          <w:rFonts w:ascii="Arial" w:hAnsi="Arial" w:cs="Arial"/>
          <w:bCs/>
          <w:shd w:val="clear" w:color="auto" w:fill="FFFFFF"/>
        </w:rPr>
        <w:t xml:space="preserve">technickém průkazu je </w:t>
      </w:r>
      <w:r>
        <w:rPr>
          <w:rFonts w:ascii="Arial" w:hAnsi="Arial" w:cs="Arial"/>
          <w:bCs/>
          <w:shd w:val="clear" w:color="auto" w:fill="FFFFFF"/>
        </w:rPr>
        <w:t xml:space="preserve">stejné nebo </w:t>
      </w:r>
      <w:r w:rsidRPr="00EF756D">
        <w:rPr>
          <w:rFonts w:ascii="Arial" w:hAnsi="Arial" w:cs="Arial"/>
          <w:bCs/>
          <w:shd w:val="clear" w:color="auto" w:fill="FFFFFF"/>
        </w:rPr>
        <w:t xml:space="preserve">vyšší než datum „Zahájení provozu“ definované ve </w:t>
      </w:r>
      <w:r>
        <w:rPr>
          <w:rFonts w:ascii="Arial" w:hAnsi="Arial" w:cs="Arial"/>
          <w:bCs/>
          <w:shd w:val="clear" w:color="auto" w:fill="FFFFFF"/>
        </w:rPr>
        <w:t>s</w:t>
      </w:r>
      <w:r w:rsidRPr="00EF756D">
        <w:rPr>
          <w:rFonts w:ascii="Arial" w:hAnsi="Arial" w:cs="Arial"/>
          <w:bCs/>
          <w:shd w:val="clear" w:color="auto" w:fill="FFFFFF"/>
        </w:rPr>
        <w:t>mlouvě, k</w:t>
      </w:r>
      <w:r>
        <w:rPr>
          <w:rFonts w:ascii="Arial" w:hAnsi="Arial" w:cs="Arial"/>
          <w:bCs/>
          <w:shd w:val="clear" w:color="auto" w:fill="FFFFFF"/>
        </w:rPr>
        <w:t> </w:t>
      </w:r>
      <w:r w:rsidRPr="00EF756D">
        <w:rPr>
          <w:rFonts w:ascii="Arial" w:hAnsi="Arial" w:cs="Arial"/>
          <w:bCs/>
          <w:shd w:val="clear" w:color="auto" w:fill="FFFFFF"/>
        </w:rPr>
        <w:t>jejímuž plnění bude toto vozidlo používáno.</w:t>
      </w:r>
      <w:r>
        <w:rPr>
          <w:rFonts w:ascii="Arial" w:hAnsi="Arial" w:cs="Arial"/>
          <w:bCs/>
          <w:shd w:val="clear" w:color="auto" w:fill="FFFFFF"/>
        </w:rPr>
        <w:t xml:space="preserve"> </w:t>
      </w:r>
      <w:bookmarkStart w:id="0" w:name="_Hlk62398530"/>
      <w:r>
        <w:rPr>
          <w:rFonts w:ascii="Arial" w:hAnsi="Arial" w:cs="Arial"/>
          <w:bCs/>
          <w:shd w:val="clear" w:color="auto" w:fill="FFFFFF"/>
        </w:rPr>
        <w:t>Za starší vozidlo se považuje vozidlo</w:t>
      </w:r>
      <w:r w:rsidRPr="00EF756D">
        <w:rPr>
          <w:rFonts w:ascii="Arial" w:hAnsi="Arial" w:cs="Arial"/>
          <w:bCs/>
          <w:shd w:val="clear" w:color="auto" w:fill="FFFFFF"/>
        </w:rPr>
        <w:t>, jehož datum první registrace vozidla uvedené v</w:t>
      </w:r>
      <w:r>
        <w:rPr>
          <w:rFonts w:ascii="Arial" w:hAnsi="Arial" w:cs="Arial"/>
          <w:bCs/>
          <w:shd w:val="clear" w:color="auto" w:fill="FFFFFF"/>
        </w:rPr>
        <w:t> </w:t>
      </w:r>
      <w:r w:rsidRPr="00EF756D">
        <w:rPr>
          <w:rFonts w:ascii="Arial" w:hAnsi="Arial" w:cs="Arial"/>
          <w:bCs/>
          <w:shd w:val="clear" w:color="auto" w:fill="FFFFFF"/>
        </w:rPr>
        <w:t xml:space="preserve">technickém průkazu je </w:t>
      </w:r>
      <w:r>
        <w:rPr>
          <w:rFonts w:ascii="Arial" w:hAnsi="Arial" w:cs="Arial"/>
          <w:bCs/>
          <w:shd w:val="clear" w:color="auto" w:fill="FFFFFF"/>
        </w:rPr>
        <w:t>nižší</w:t>
      </w:r>
      <w:r w:rsidRPr="00EF756D">
        <w:rPr>
          <w:rFonts w:ascii="Arial" w:hAnsi="Arial" w:cs="Arial"/>
          <w:bCs/>
          <w:shd w:val="clear" w:color="auto" w:fill="FFFFFF"/>
        </w:rPr>
        <w:t xml:space="preserve"> než datum „Zahájení provozu“ definované ve </w:t>
      </w:r>
      <w:r>
        <w:rPr>
          <w:rFonts w:ascii="Arial" w:hAnsi="Arial" w:cs="Arial"/>
          <w:bCs/>
          <w:shd w:val="clear" w:color="auto" w:fill="FFFFFF"/>
        </w:rPr>
        <w:t>s</w:t>
      </w:r>
      <w:r w:rsidRPr="00EF756D">
        <w:rPr>
          <w:rFonts w:ascii="Arial" w:hAnsi="Arial" w:cs="Arial"/>
          <w:bCs/>
          <w:shd w:val="clear" w:color="auto" w:fill="FFFFFF"/>
        </w:rPr>
        <w:t>mlouvě, k</w:t>
      </w:r>
      <w:r>
        <w:rPr>
          <w:rFonts w:ascii="Arial" w:hAnsi="Arial" w:cs="Arial"/>
          <w:bCs/>
          <w:shd w:val="clear" w:color="auto" w:fill="FFFFFF"/>
        </w:rPr>
        <w:t> </w:t>
      </w:r>
      <w:r w:rsidRPr="00EF756D">
        <w:rPr>
          <w:rFonts w:ascii="Arial" w:hAnsi="Arial" w:cs="Arial"/>
          <w:bCs/>
          <w:shd w:val="clear" w:color="auto" w:fill="FFFFFF"/>
        </w:rPr>
        <w:t>jejímuž plnění bude toto vozidlo používáno.</w:t>
      </w:r>
      <w:bookmarkEnd w:id="0"/>
    </w:p>
    <w:p w14:paraId="4E492557" w14:textId="77777777" w:rsidR="00593DEB" w:rsidRDefault="00593DEB" w:rsidP="00593DEB">
      <w:pPr>
        <w:spacing w:before="120" w:after="120" w:line="360" w:lineRule="auto"/>
        <w:jc w:val="both"/>
        <w:rPr>
          <w:rFonts w:ascii="Arial" w:hAnsi="Arial" w:cs="Arial"/>
          <w:bCs/>
          <w:shd w:val="clear" w:color="auto" w:fill="FFFFFF"/>
        </w:rPr>
      </w:pPr>
      <w:bookmarkStart w:id="1" w:name="_Hlk63756737"/>
    </w:p>
    <w:p w14:paraId="4B7FEADF" w14:textId="48570AE1" w:rsidR="00593DEB" w:rsidRDefault="00593DEB" w:rsidP="00593DEB">
      <w:pPr>
        <w:spacing w:before="120" w:after="120" w:line="360" w:lineRule="auto"/>
        <w:jc w:val="both"/>
        <w:rPr>
          <w:rFonts w:ascii="Arial" w:hAnsi="Arial" w:cs="Arial"/>
          <w:bCs/>
          <w:shd w:val="clear" w:color="auto" w:fill="FFFFFF"/>
        </w:rPr>
      </w:pPr>
      <w:r>
        <w:rPr>
          <w:rFonts w:ascii="Arial" w:hAnsi="Arial" w:cs="Arial"/>
          <w:bCs/>
          <w:shd w:val="clear" w:color="auto" w:fill="FFFFFF"/>
        </w:rPr>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4531"/>
        <w:gridCol w:w="1510"/>
        <w:gridCol w:w="3021"/>
      </w:tblGrid>
      <w:tr w:rsidR="00593DEB" w14:paraId="5E2536BE" w14:textId="77777777" w:rsidTr="005F32B2">
        <w:tc>
          <w:tcPr>
            <w:tcW w:w="4531" w:type="dxa"/>
            <w:vAlign w:val="center"/>
          </w:tcPr>
          <w:p w14:paraId="05623E50" w14:textId="77777777" w:rsidR="00593DEB" w:rsidRDefault="00593DEB" w:rsidP="005F32B2">
            <w:pPr>
              <w:spacing w:line="360" w:lineRule="auto"/>
              <w:jc w:val="both"/>
              <w:rPr>
                <w:rFonts w:cs="Arial"/>
                <w:bCs/>
                <w:shd w:val="clear" w:color="auto" w:fill="FFFFFF"/>
              </w:rPr>
            </w:pPr>
            <w:r>
              <w:rPr>
                <w:rFonts w:cs="Arial"/>
                <w:bCs/>
                <w:shd w:val="clear" w:color="auto" w:fill="FFFFFF"/>
              </w:rPr>
              <w:t>Oblast</w:t>
            </w:r>
          </w:p>
        </w:tc>
        <w:tc>
          <w:tcPr>
            <w:tcW w:w="1510" w:type="dxa"/>
            <w:vAlign w:val="center"/>
          </w:tcPr>
          <w:p w14:paraId="24FD399D" w14:textId="77777777" w:rsidR="00593DEB" w:rsidRDefault="00593DEB" w:rsidP="005F32B2">
            <w:pPr>
              <w:spacing w:line="360" w:lineRule="auto"/>
              <w:jc w:val="both"/>
              <w:rPr>
                <w:rFonts w:cs="Arial"/>
                <w:bCs/>
                <w:shd w:val="clear" w:color="auto" w:fill="FFFFFF"/>
              </w:rPr>
            </w:pPr>
            <w:r>
              <w:rPr>
                <w:rFonts w:cs="Arial"/>
                <w:bCs/>
                <w:shd w:val="clear" w:color="auto" w:fill="FFFFFF"/>
              </w:rPr>
              <w:t>Číslo oblasti</w:t>
            </w:r>
          </w:p>
        </w:tc>
        <w:tc>
          <w:tcPr>
            <w:tcW w:w="3021" w:type="dxa"/>
            <w:vAlign w:val="center"/>
          </w:tcPr>
          <w:p w14:paraId="2197F881" w14:textId="77777777" w:rsidR="00593DEB" w:rsidRDefault="00593DEB" w:rsidP="005F32B2">
            <w:pPr>
              <w:spacing w:line="360" w:lineRule="auto"/>
              <w:jc w:val="both"/>
              <w:rPr>
                <w:rFonts w:cs="Arial"/>
                <w:bCs/>
                <w:shd w:val="clear" w:color="auto" w:fill="FFFFFF"/>
              </w:rPr>
            </w:pPr>
            <w:r>
              <w:rPr>
                <w:rFonts w:cs="Arial"/>
                <w:bCs/>
                <w:shd w:val="clear" w:color="auto" w:fill="FFFFFF"/>
              </w:rPr>
              <w:t>Min. počet vozidel</w:t>
            </w:r>
          </w:p>
        </w:tc>
      </w:tr>
      <w:tr w:rsidR="00593DEB" w14:paraId="08E2420F" w14:textId="77777777" w:rsidTr="005F32B2">
        <w:tc>
          <w:tcPr>
            <w:tcW w:w="4531" w:type="dxa"/>
          </w:tcPr>
          <w:p w14:paraId="54B1F49C" w14:textId="77777777" w:rsidR="00593DEB" w:rsidRDefault="00593DEB" w:rsidP="005F32B2">
            <w:pPr>
              <w:spacing w:line="360" w:lineRule="auto"/>
              <w:jc w:val="both"/>
              <w:rPr>
                <w:rFonts w:cs="Arial"/>
                <w:bCs/>
                <w:shd w:val="clear" w:color="auto" w:fill="FFFFFF"/>
              </w:rPr>
            </w:pPr>
            <w:proofErr w:type="spellStart"/>
            <w:r w:rsidRPr="005D5A74">
              <w:t>Bystřicko</w:t>
            </w:r>
            <w:proofErr w:type="spellEnd"/>
            <w:r w:rsidRPr="005D5A74">
              <w:t xml:space="preserve"> a </w:t>
            </w:r>
            <w:proofErr w:type="spellStart"/>
            <w:r w:rsidRPr="005D5A74">
              <w:t>Velkomeziříčsko</w:t>
            </w:r>
            <w:proofErr w:type="spellEnd"/>
          </w:p>
        </w:tc>
        <w:tc>
          <w:tcPr>
            <w:tcW w:w="1510" w:type="dxa"/>
          </w:tcPr>
          <w:p w14:paraId="4A01D97E" w14:textId="77777777" w:rsidR="00593DEB" w:rsidRDefault="00593DEB" w:rsidP="005F32B2">
            <w:pPr>
              <w:spacing w:line="360" w:lineRule="auto"/>
              <w:jc w:val="both"/>
              <w:rPr>
                <w:rFonts w:cs="Arial"/>
                <w:bCs/>
                <w:shd w:val="clear" w:color="auto" w:fill="FFFFFF"/>
              </w:rPr>
            </w:pPr>
            <w:r w:rsidRPr="0098420A">
              <w:t>1</w:t>
            </w:r>
          </w:p>
        </w:tc>
        <w:tc>
          <w:tcPr>
            <w:tcW w:w="3021" w:type="dxa"/>
          </w:tcPr>
          <w:p w14:paraId="440181ED" w14:textId="77777777" w:rsidR="00593DEB" w:rsidRDefault="00593DEB" w:rsidP="005F32B2">
            <w:pPr>
              <w:spacing w:line="360" w:lineRule="auto"/>
              <w:jc w:val="both"/>
              <w:rPr>
                <w:rFonts w:cs="Arial"/>
                <w:bCs/>
                <w:shd w:val="clear" w:color="auto" w:fill="FFFFFF"/>
              </w:rPr>
            </w:pPr>
            <w:r w:rsidRPr="00F36A14">
              <w:t>58</w:t>
            </w:r>
          </w:p>
        </w:tc>
      </w:tr>
      <w:tr w:rsidR="00593DEB" w14:paraId="326CE8B1" w14:textId="77777777" w:rsidTr="005F32B2">
        <w:tc>
          <w:tcPr>
            <w:tcW w:w="4531" w:type="dxa"/>
          </w:tcPr>
          <w:p w14:paraId="6B0CEE92" w14:textId="2D8287C5" w:rsidR="00593DEB" w:rsidRDefault="00593DEB" w:rsidP="005F32B2">
            <w:pPr>
              <w:spacing w:line="360" w:lineRule="auto"/>
              <w:jc w:val="both"/>
              <w:rPr>
                <w:rFonts w:cs="Arial"/>
                <w:bCs/>
                <w:shd w:val="clear" w:color="auto" w:fill="FFFFFF"/>
              </w:rPr>
            </w:pPr>
            <w:r w:rsidRPr="005D5A74">
              <w:t>Žďárské vrchy</w:t>
            </w:r>
          </w:p>
        </w:tc>
        <w:tc>
          <w:tcPr>
            <w:tcW w:w="1510" w:type="dxa"/>
          </w:tcPr>
          <w:p w14:paraId="6A294EEC" w14:textId="77777777" w:rsidR="00593DEB" w:rsidRDefault="00593DEB" w:rsidP="005F32B2">
            <w:pPr>
              <w:spacing w:line="360" w:lineRule="auto"/>
              <w:jc w:val="both"/>
              <w:rPr>
                <w:rFonts w:cs="Arial"/>
                <w:bCs/>
                <w:shd w:val="clear" w:color="auto" w:fill="FFFFFF"/>
              </w:rPr>
            </w:pPr>
            <w:r w:rsidRPr="0098420A">
              <w:t>2</w:t>
            </w:r>
          </w:p>
        </w:tc>
        <w:tc>
          <w:tcPr>
            <w:tcW w:w="3021" w:type="dxa"/>
          </w:tcPr>
          <w:p w14:paraId="4DC5A58D" w14:textId="77777777" w:rsidR="00593DEB" w:rsidRDefault="00593DEB" w:rsidP="005F32B2">
            <w:pPr>
              <w:spacing w:line="360" w:lineRule="auto"/>
              <w:jc w:val="both"/>
              <w:rPr>
                <w:rFonts w:cs="Arial"/>
                <w:bCs/>
                <w:shd w:val="clear" w:color="auto" w:fill="FFFFFF"/>
              </w:rPr>
            </w:pPr>
            <w:r w:rsidRPr="00F36A14">
              <w:t>57</w:t>
            </w:r>
          </w:p>
        </w:tc>
      </w:tr>
      <w:tr w:rsidR="00593DEB" w14:paraId="7DF59C27" w14:textId="77777777" w:rsidTr="005F32B2">
        <w:tc>
          <w:tcPr>
            <w:tcW w:w="4531" w:type="dxa"/>
          </w:tcPr>
          <w:p w14:paraId="1727994F" w14:textId="039F5C66" w:rsidR="00593DEB" w:rsidRDefault="00593DEB" w:rsidP="005F32B2">
            <w:pPr>
              <w:spacing w:line="360" w:lineRule="auto"/>
              <w:jc w:val="both"/>
              <w:rPr>
                <w:rFonts w:cs="Arial"/>
                <w:bCs/>
                <w:shd w:val="clear" w:color="auto" w:fill="FFFFFF"/>
              </w:rPr>
            </w:pPr>
            <w:r w:rsidRPr="005D5A74">
              <w:t>Havlíčkobrodsko</w:t>
            </w:r>
          </w:p>
        </w:tc>
        <w:tc>
          <w:tcPr>
            <w:tcW w:w="1510" w:type="dxa"/>
          </w:tcPr>
          <w:p w14:paraId="6531185B" w14:textId="77777777" w:rsidR="00593DEB" w:rsidRDefault="00593DEB" w:rsidP="005F32B2">
            <w:pPr>
              <w:spacing w:line="360" w:lineRule="auto"/>
              <w:jc w:val="both"/>
              <w:rPr>
                <w:rFonts w:cs="Arial"/>
                <w:bCs/>
                <w:shd w:val="clear" w:color="auto" w:fill="FFFFFF"/>
              </w:rPr>
            </w:pPr>
            <w:r w:rsidRPr="0098420A">
              <w:t>3</w:t>
            </w:r>
          </w:p>
        </w:tc>
        <w:tc>
          <w:tcPr>
            <w:tcW w:w="3021" w:type="dxa"/>
          </w:tcPr>
          <w:p w14:paraId="27803ECA" w14:textId="77777777" w:rsidR="00593DEB" w:rsidRDefault="00593DEB" w:rsidP="005F32B2">
            <w:pPr>
              <w:spacing w:line="360" w:lineRule="auto"/>
              <w:jc w:val="both"/>
              <w:rPr>
                <w:rFonts w:cs="Arial"/>
                <w:bCs/>
                <w:shd w:val="clear" w:color="auto" w:fill="FFFFFF"/>
              </w:rPr>
            </w:pPr>
            <w:r w:rsidRPr="00F36A14">
              <w:t>51</w:t>
            </w:r>
          </w:p>
        </w:tc>
      </w:tr>
      <w:tr w:rsidR="00593DEB" w14:paraId="333ABF7A" w14:textId="77777777" w:rsidTr="005F32B2">
        <w:tc>
          <w:tcPr>
            <w:tcW w:w="4531" w:type="dxa"/>
          </w:tcPr>
          <w:p w14:paraId="52747D07" w14:textId="77777777" w:rsidR="00593DEB" w:rsidRDefault="00593DEB" w:rsidP="005F32B2">
            <w:pPr>
              <w:spacing w:line="360" w:lineRule="auto"/>
              <w:jc w:val="both"/>
              <w:rPr>
                <w:rFonts w:cs="Arial"/>
                <w:bCs/>
                <w:shd w:val="clear" w:color="auto" w:fill="FFFFFF"/>
              </w:rPr>
            </w:pPr>
            <w:r w:rsidRPr="005D5A74">
              <w:t>Jihlavsko</w:t>
            </w:r>
          </w:p>
        </w:tc>
        <w:tc>
          <w:tcPr>
            <w:tcW w:w="1510" w:type="dxa"/>
          </w:tcPr>
          <w:p w14:paraId="59ED4EEE" w14:textId="77777777" w:rsidR="00593DEB" w:rsidRDefault="00593DEB" w:rsidP="005F32B2">
            <w:pPr>
              <w:spacing w:line="360" w:lineRule="auto"/>
              <w:jc w:val="both"/>
              <w:rPr>
                <w:rFonts w:cs="Arial"/>
                <w:bCs/>
                <w:shd w:val="clear" w:color="auto" w:fill="FFFFFF"/>
              </w:rPr>
            </w:pPr>
            <w:r w:rsidRPr="0098420A">
              <w:t>4</w:t>
            </w:r>
          </w:p>
        </w:tc>
        <w:tc>
          <w:tcPr>
            <w:tcW w:w="3021" w:type="dxa"/>
          </w:tcPr>
          <w:p w14:paraId="7FF9F50C" w14:textId="77777777" w:rsidR="00593DEB" w:rsidRDefault="00593DEB" w:rsidP="005F32B2">
            <w:pPr>
              <w:spacing w:line="360" w:lineRule="auto"/>
              <w:jc w:val="both"/>
              <w:rPr>
                <w:rFonts w:cs="Arial"/>
                <w:bCs/>
                <w:shd w:val="clear" w:color="auto" w:fill="FFFFFF"/>
              </w:rPr>
            </w:pPr>
            <w:r w:rsidRPr="00F36A14">
              <w:t>65</w:t>
            </w:r>
          </w:p>
        </w:tc>
      </w:tr>
      <w:tr w:rsidR="00593DEB" w14:paraId="3B3EF7D5" w14:textId="77777777" w:rsidTr="005F32B2">
        <w:tc>
          <w:tcPr>
            <w:tcW w:w="4531" w:type="dxa"/>
          </w:tcPr>
          <w:p w14:paraId="6FD0775F" w14:textId="13A861A4" w:rsidR="00593DEB" w:rsidRDefault="00593DEB" w:rsidP="005F32B2">
            <w:pPr>
              <w:spacing w:line="360" w:lineRule="auto"/>
              <w:jc w:val="both"/>
              <w:rPr>
                <w:rFonts w:cs="Arial"/>
                <w:bCs/>
                <w:shd w:val="clear" w:color="auto" w:fill="FFFFFF"/>
              </w:rPr>
            </w:pPr>
            <w:proofErr w:type="spellStart"/>
            <w:r w:rsidRPr="005D5A74">
              <w:t>Moravskobud</w:t>
            </w:r>
            <w:r w:rsidR="000269F8">
              <w:t>ějovicko</w:t>
            </w:r>
            <w:proofErr w:type="spellEnd"/>
          </w:p>
        </w:tc>
        <w:tc>
          <w:tcPr>
            <w:tcW w:w="1510" w:type="dxa"/>
          </w:tcPr>
          <w:p w14:paraId="2B805F5D" w14:textId="77777777" w:rsidR="00593DEB" w:rsidRDefault="00593DEB" w:rsidP="005F32B2">
            <w:pPr>
              <w:spacing w:line="360" w:lineRule="auto"/>
              <w:jc w:val="both"/>
              <w:rPr>
                <w:rFonts w:cs="Arial"/>
                <w:bCs/>
                <w:shd w:val="clear" w:color="auto" w:fill="FFFFFF"/>
              </w:rPr>
            </w:pPr>
            <w:r w:rsidRPr="0098420A">
              <w:t>5</w:t>
            </w:r>
          </w:p>
        </w:tc>
        <w:tc>
          <w:tcPr>
            <w:tcW w:w="3021" w:type="dxa"/>
          </w:tcPr>
          <w:p w14:paraId="76D74354" w14:textId="77777777" w:rsidR="00593DEB" w:rsidRDefault="00593DEB" w:rsidP="005F32B2">
            <w:pPr>
              <w:spacing w:line="360" w:lineRule="auto"/>
              <w:jc w:val="both"/>
              <w:rPr>
                <w:rFonts w:cs="Arial"/>
                <w:bCs/>
                <w:shd w:val="clear" w:color="auto" w:fill="FFFFFF"/>
              </w:rPr>
            </w:pPr>
            <w:r w:rsidRPr="00F36A14">
              <w:t>26</w:t>
            </w:r>
          </w:p>
        </w:tc>
      </w:tr>
      <w:tr w:rsidR="00593DEB" w14:paraId="28C95CF4" w14:textId="77777777" w:rsidTr="005F32B2">
        <w:tc>
          <w:tcPr>
            <w:tcW w:w="4531" w:type="dxa"/>
          </w:tcPr>
          <w:p w14:paraId="79B68C34" w14:textId="77777777" w:rsidR="00593DEB" w:rsidRDefault="00593DEB" w:rsidP="005F32B2">
            <w:pPr>
              <w:spacing w:line="360" w:lineRule="auto"/>
              <w:jc w:val="both"/>
              <w:rPr>
                <w:rFonts w:cs="Arial"/>
                <w:bCs/>
                <w:shd w:val="clear" w:color="auto" w:fill="FFFFFF"/>
              </w:rPr>
            </w:pPr>
            <w:r w:rsidRPr="005D5A74">
              <w:lastRenderedPageBreak/>
              <w:t>Třebíčsko</w:t>
            </w:r>
          </w:p>
        </w:tc>
        <w:tc>
          <w:tcPr>
            <w:tcW w:w="1510" w:type="dxa"/>
          </w:tcPr>
          <w:p w14:paraId="6B2DA152" w14:textId="77777777" w:rsidR="00593DEB" w:rsidRDefault="00593DEB" w:rsidP="005F32B2">
            <w:pPr>
              <w:spacing w:line="360" w:lineRule="auto"/>
              <w:jc w:val="both"/>
              <w:rPr>
                <w:rFonts w:cs="Arial"/>
                <w:bCs/>
                <w:shd w:val="clear" w:color="auto" w:fill="FFFFFF"/>
              </w:rPr>
            </w:pPr>
            <w:r w:rsidRPr="0098420A">
              <w:t>6</w:t>
            </w:r>
          </w:p>
        </w:tc>
        <w:tc>
          <w:tcPr>
            <w:tcW w:w="3021" w:type="dxa"/>
          </w:tcPr>
          <w:p w14:paraId="5092BF7F" w14:textId="77777777" w:rsidR="00593DEB" w:rsidRDefault="00593DEB" w:rsidP="005F32B2">
            <w:pPr>
              <w:spacing w:line="360" w:lineRule="auto"/>
              <w:jc w:val="both"/>
              <w:rPr>
                <w:rFonts w:cs="Arial"/>
                <w:bCs/>
                <w:shd w:val="clear" w:color="auto" w:fill="FFFFFF"/>
              </w:rPr>
            </w:pPr>
            <w:r w:rsidRPr="00F36A14">
              <w:t>56</w:t>
            </w:r>
          </w:p>
        </w:tc>
      </w:tr>
      <w:tr w:rsidR="00593DEB" w14:paraId="3CB36AE1" w14:textId="77777777" w:rsidTr="005F32B2">
        <w:tc>
          <w:tcPr>
            <w:tcW w:w="4531" w:type="dxa"/>
          </w:tcPr>
          <w:p w14:paraId="4FFFD31B" w14:textId="77777777" w:rsidR="00593DEB" w:rsidRDefault="00593DEB" w:rsidP="005F32B2">
            <w:pPr>
              <w:spacing w:line="360" w:lineRule="auto"/>
              <w:jc w:val="both"/>
              <w:rPr>
                <w:rFonts w:cs="Arial"/>
                <w:bCs/>
                <w:shd w:val="clear" w:color="auto" w:fill="FFFFFF"/>
              </w:rPr>
            </w:pPr>
            <w:proofErr w:type="spellStart"/>
            <w:r w:rsidRPr="005D5A74">
              <w:t>Humpolecko</w:t>
            </w:r>
            <w:proofErr w:type="spellEnd"/>
          </w:p>
        </w:tc>
        <w:tc>
          <w:tcPr>
            <w:tcW w:w="1510" w:type="dxa"/>
          </w:tcPr>
          <w:p w14:paraId="2452A42D" w14:textId="77777777" w:rsidR="00593DEB" w:rsidRDefault="00593DEB" w:rsidP="005F32B2">
            <w:pPr>
              <w:spacing w:line="360" w:lineRule="auto"/>
              <w:jc w:val="both"/>
              <w:rPr>
                <w:rFonts w:cs="Arial"/>
                <w:bCs/>
                <w:shd w:val="clear" w:color="auto" w:fill="FFFFFF"/>
              </w:rPr>
            </w:pPr>
            <w:r w:rsidRPr="0098420A">
              <w:t>7</w:t>
            </w:r>
          </w:p>
        </w:tc>
        <w:tc>
          <w:tcPr>
            <w:tcW w:w="3021" w:type="dxa"/>
          </w:tcPr>
          <w:p w14:paraId="1171255F" w14:textId="77777777" w:rsidR="00593DEB" w:rsidRDefault="00593DEB" w:rsidP="005F32B2">
            <w:pPr>
              <w:spacing w:line="360" w:lineRule="auto"/>
              <w:jc w:val="both"/>
              <w:rPr>
                <w:rFonts w:cs="Arial"/>
                <w:bCs/>
                <w:shd w:val="clear" w:color="auto" w:fill="FFFFFF"/>
              </w:rPr>
            </w:pPr>
            <w:r w:rsidRPr="00F36A14">
              <w:t>33</w:t>
            </w:r>
          </w:p>
        </w:tc>
      </w:tr>
      <w:tr w:rsidR="00593DEB" w14:paraId="1BDB54F5" w14:textId="77777777" w:rsidTr="005F32B2">
        <w:tc>
          <w:tcPr>
            <w:tcW w:w="4531" w:type="dxa"/>
          </w:tcPr>
          <w:p w14:paraId="4A180A83" w14:textId="77777777" w:rsidR="00593DEB" w:rsidRDefault="00593DEB" w:rsidP="005F32B2">
            <w:pPr>
              <w:spacing w:line="360" w:lineRule="auto"/>
              <w:jc w:val="both"/>
              <w:rPr>
                <w:rFonts w:cs="Arial"/>
                <w:bCs/>
                <w:shd w:val="clear" w:color="auto" w:fill="FFFFFF"/>
              </w:rPr>
            </w:pPr>
            <w:r w:rsidRPr="005D5A74">
              <w:t>Pelhřimovsko</w:t>
            </w:r>
          </w:p>
        </w:tc>
        <w:tc>
          <w:tcPr>
            <w:tcW w:w="1510" w:type="dxa"/>
          </w:tcPr>
          <w:p w14:paraId="17581617" w14:textId="77777777" w:rsidR="00593DEB" w:rsidRDefault="00593DEB" w:rsidP="005F32B2">
            <w:pPr>
              <w:spacing w:line="360" w:lineRule="auto"/>
              <w:jc w:val="both"/>
              <w:rPr>
                <w:rFonts w:cs="Arial"/>
                <w:bCs/>
                <w:shd w:val="clear" w:color="auto" w:fill="FFFFFF"/>
              </w:rPr>
            </w:pPr>
            <w:r w:rsidRPr="0098420A">
              <w:t>8</w:t>
            </w:r>
          </w:p>
        </w:tc>
        <w:tc>
          <w:tcPr>
            <w:tcW w:w="3021" w:type="dxa"/>
          </w:tcPr>
          <w:p w14:paraId="2954234F" w14:textId="77777777" w:rsidR="00593DEB" w:rsidRDefault="00593DEB" w:rsidP="005F32B2">
            <w:pPr>
              <w:spacing w:line="360" w:lineRule="auto"/>
              <w:jc w:val="both"/>
              <w:rPr>
                <w:rFonts w:cs="Arial"/>
                <w:bCs/>
                <w:shd w:val="clear" w:color="auto" w:fill="FFFFFF"/>
              </w:rPr>
            </w:pPr>
            <w:r w:rsidRPr="00F36A14">
              <w:t>41</w:t>
            </w:r>
          </w:p>
        </w:tc>
      </w:tr>
    </w:tbl>
    <w:p w14:paraId="14097FFE" w14:textId="77777777" w:rsidR="00593DEB" w:rsidRPr="00456A0D" w:rsidRDefault="00593DEB" w:rsidP="00E207B3">
      <w:pPr>
        <w:spacing w:before="120" w:after="120" w:line="360" w:lineRule="auto"/>
        <w:jc w:val="both"/>
        <w:rPr>
          <w:rFonts w:ascii="Arial" w:hAnsi="Arial" w:cs="Arial"/>
          <w:bCs/>
          <w:shd w:val="clear" w:color="auto" w:fill="FFFFFF"/>
        </w:rPr>
      </w:pPr>
    </w:p>
    <w:bookmarkEnd w:id="1"/>
    <w:p w14:paraId="35E249E5" w14:textId="77777777" w:rsidR="00C11480" w:rsidRPr="00456A0D" w:rsidRDefault="00C11480">
      <w:pPr>
        <w:rPr>
          <w:rFonts w:ascii="Arial" w:hAnsi="Arial" w:cs="Arial"/>
          <w:bCs/>
          <w:shd w:val="clear" w:color="auto" w:fill="FFFFFF"/>
        </w:rPr>
      </w:pPr>
      <w:r w:rsidRPr="00456A0D">
        <w:rPr>
          <w:rFonts w:ascii="Arial" w:hAnsi="Arial" w:cs="Arial"/>
          <w:bCs/>
          <w:shd w:val="clear" w:color="auto" w:fill="FFFFFF"/>
        </w:rPr>
        <w:br w:type="page"/>
      </w:r>
    </w:p>
    <w:p w14:paraId="4539AC49" w14:textId="77777777" w:rsidR="0025090D"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lastRenderedPageBreak/>
        <w:t>Rozčlenění kategorií vozidel</w:t>
      </w:r>
    </w:p>
    <w:p w14:paraId="50933B0B" w14:textId="24040F72" w:rsidR="00C11480" w:rsidRDefault="00C11480" w:rsidP="00C11480">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Pro stanovení kategorie vozidel je rozhodující údaj o </w:t>
      </w:r>
      <w:r w:rsidR="004A5DD0">
        <w:rPr>
          <w:rFonts w:ascii="Arial" w:hAnsi="Arial" w:cs="Arial"/>
          <w:bCs/>
          <w:shd w:val="clear" w:color="auto" w:fill="FFFFFF"/>
        </w:rPr>
        <w:t>minimální délce vozid</w:t>
      </w:r>
      <w:r w:rsidR="00DA47AB">
        <w:rPr>
          <w:rFonts w:ascii="Arial" w:hAnsi="Arial" w:cs="Arial"/>
          <w:bCs/>
          <w:shd w:val="clear" w:color="auto" w:fill="FFFFFF"/>
        </w:rPr>
        <w:t>l</w:t>
      </w:r>
      <w:r w:rsidR="004A5DD0">
        <w:rPr>
          <w:rFonts w:ascii="Arial" w:hAnsi="Arial" w:cs="Arial"/>
          <w:bCs/>
          <w:shd w:val="clear" w:color="auto" w:fill="FFFFFF"/>
        </w:rPr>
        <w:t>a</w:t>
      </w:r>
    </w:p>
    <w:p w14:paraId="5ABD1D7D" w14:textId="33EDB8EB" w:rsidR="00B81BF0" w:rsidRDefault="00B81BF0" w:rsidP="00C11480">
      <w:pPr>
        <w:spacing w:before="120" w:after="360" w:line="360" w:lineRule="auto"/>
        <w:ind w:firstLine="284"/>
        <w:jc w:val="both"/>
        <w:rPr>
          <w:rFonts w:ascii="Arial" w:hAnsi="Arial" w:cs="Arial"/>
          <w:bCs/>
          <w:shd w:val="clear" w:color="auto" w:fill="FFFFFF"/>
        </w:rPr>
      </w:pPr>
      <w:r>
        <w:rPr>
          <w:rFonts w:ascii="Arial" w:hAnsi="Arial" w:cs="Arial"/>
          <w:bCs/>
          <w:shd w:val="clear" w:color="auto" w:fill="FFFFFF"/>
        </w:rPr>
        <w:t>Vozidla v systému VDV:</w:t>
      </w:r>
    </w:p>
    <w:p w14:paraId="41DBEDEE" w14:textId="7EE3CE0D" w:rsidR="00B81BF0" w:rsidRDefault="00B81BF0" w:rsidP="005043E4">
      <w:pPr>
        <w:pStyle w:val="Odstavecseseznamem"/>
        <w:numPr>
          <w:ilvl w:val="0"/>
          <w:numId w:val="31"/>
        </w:numPr>
        <w:spacing w:before="120" w:after="360" w:line="360" w:lineRule="auto"/>
        <w:jc w:val="both"/>
        <w:rPr>
          <w:rFonts w:cs="Arial"/>
          <w:bCs/>
          <w:shd w:val="clear" w:color="auto" w:fill="FFFFFF"/>
        </w:rPr>
      </w:pPr>
      <w:r>
        <w:rPr>
          <w:rFonts w:cs="Arial"/>
          <w:bCs/>
          <w:shd w:val="clear" w:color="auto" w:fill="FFFFFF"/>
        </w:rPr>
        <w:t>Velká (11,7 m</w:t>
      </w:r>
      <w:r w:rsidR="00E207B3">
        <w:rPr>
          <w:rFonts w:cs="Arial"/>
          <w:bCs/>
          <w:shd w:val="clear" w:color="auto" w:fill="FFFFFF"/>
        </w:rPr>
        <w:t xml:space="preserve"> a více</w:t>
      </w:r>
      <w:r w:rsidR="00D11FF0">
        <w:rPr>
          <w:rFonts w:cs="Arial"/>
          <w:bCs/>
          <w:shd w:val="clear" w:color="auto" w:fill="FFFFFF"/>
        </w:rPr>
        <w:t>)</w:t>
      </w:r>
    </w:p>
    <w:p w14:paraId="5B7DA705" w14:textId="0464B2C0" w:rsidR="00B81BF0" w:rsidRPr="00B81BF0" w:rsidRDefault="00B81BF0" w:rsidP="005043E4">
      <w:pPr>
        <w:pStyle w:val="Odstavecseseznamem"/>
        <w:numPr>
          <w:ilvl w:val="0"/>
          <w:numId w:val="31"/>
        </w:numPr>
        <w:spacing w:before="120" w:after="360" w:line="360" w:lineRule="auto"/>
        <w:jc w:val="both"/>
        <w:rPr>
          <w:rFonts w:cs="Arial"/>
          <w:bCs/>
          <w:shd w:val="clear" w:color="auto" w:fill="FFFFFF"/>
        </w:rPr>
      </w:pPr>
      <w:r>
        <w:rPr>
          <w:rFonts w:cs="Arial"/>
          <w:bCs/>
          <w:shd w:val="clear" w:color="auto" w:fill="FFFFFF"/>
        </w:rPr>
        <w:t>Malá (</w:t>
      </w:r>
      <w:r w:rsidR="00E207B3">
        <w:rPr>
          <w:rFonts w:cs="Arial"/>
          <w:bCs/>
          <w:shd w:val="clear" w:color="auto" w:fill="FFFFFF"/>
        </w:rPr>
        <w:t xml:space="preserve">méně než </w:t>
      </w:r>
      <w:r>
        <w:rPr>
          <w:rFonts w:cs="Arial"/>
          <w:bCs/>
          <w:shd w:val="clear" w:color="auto" w:fill="FFFFFF"/>
        </w:rPr>
        <w:t>11,7 m)</w:t>
      </w:r>
    </w:p>
    <w:p w14:paraId="0287908F" w14:textId="77777777" w:rsidR="00C11480" w:rsidRPr="00456A0D" w:rsidRDefault="00C11480" w:rsidP="00C11480">
      <w:pPr>
        <w:spacing w:before="120" w:after="120" w:line="360" w:lineRule="auto"/>
        <w:ind w:firstLine="284"/>
        <w:jc w:val="both"/>
        <w:rPr>
          <w:rFonts w:ascii="Arial" w:hAnsi="Arial" w:cs="Arial"/>
          <w:bCs/>
          <w:shd w:val="clear" w:color="auto" w:fill="FFFFFF"/>
        </w:rPr>
      </w:pPr>
    </w:p>
    <w:p w14:paraId="25C16151" w14:textId="2B3A433B" w:rsidR="00C11480" w:rsidRDefault="00C11480" w:rsidP="00C11480">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p>
    <w:p w14:paraId="7531E5CD" w14:textId="5A89BB00" w:rsidR="00842F83" w:rsidRPr="00456A0D" w:rsidRDefault="00842F83" w:rsidP="00C11480">
      <w:pPr>
        <w:spacing w:before="120" w:after="120" w:line="360" w:lineRule="auto"/>
        <w:ind w:firstLine="284"/>
        <w:jc w:val="both"/>
        <w:rPr>
          <w:rFonts w:ascii="Arial" w:hAnsi="Arial" w:cs="Arial"/>
          <w:bCs/>
          <w:shd w:val="clear" w:color="auto" w:fill="FFFFFF"/>
        </w:rPr>
      </w:pPr>
      <w:r>
        <w:rPr>
          <w:rFonts w:ascii="Arial" w:hAnsi="Arial" w:cs="Arial"/>
        </w:rPr>
        <w:t>Záložní vozidla mohou být použita pouze na nezbytně nutnou dobu.</w:t>
      </w:r>
    </w:p>
    <w:p w14:paraId="6FA43CF7" w14:textId="77777777" w:rsidR="00C11480" w:rsidRPr="0099084D" w:rsidRDefault="00C11480" w:rsidP="00C11480">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Specifické standardy vybavení vozidel</w:t>
      </w:r>
    </w:p>
    <w:p w14:paraId="1160DFCA" w14:textId="77777777" w:rsidR="00C11480" w:rsidRPr="00456A0D" w:rsidRDefault="00C11480" w:rsidP="00C11480">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3AE74973" w:rsidR="00C11480" w:rsidRPr="002E54DD" w:rsidRDefault="00C11480" w:rsidP="0060009F">
      <w:pPr>
        <w:pStyle w:val="Nadpis3"/>
        <w:rPr>
          <w:rFonts w:ascii="Arial" w:hAnsi="Arial" w:cs="Arial"/>
          <w:color w:val="auto"/>
          <w:shd w:val="clear" w:color="auto" w:fill="FFFFFF"/>
        </w:rPr>
      </w:pPr>
      <w:r w:rsidRPr="001D0372">
        <w:rPr>
          <w:sz w:val="24"/>
          <w:szCs w:val="24"/>
          <w:shd w:val="clear" w:color="auto" w:fill="FFFFFF"/>
        </w:rPr>
        <w:tab/>
      </w:r>
      <w:r w:rsidRPr="001D0372">
        <w:rPr>
          <w:sz w:val="24"/>
          <w:szCs w:val="24"/>
          <w:shd w:val="clear" w:color="auto" w:fill="FFFFFF"/>
        </w:rPr>
        <w:tab/>
      </w:r>
      <w:r w:rsidRPr="002E54DD">
        <w:rPr>
          <w:rFonts w:ascii="Arial" w:hAnsi="Arial" w:cs="Arial"/>
          <w:color w:val="auto"/>
          <w:shd w:val="clear" w:color="auto" w:fill="FFFFFF"/>
        </w:rPr>
        <w:t xml:space="preserve">Nová vozidla </w:t>
      </w:r>
    </w:p>
    <w:p w14:paraId="65F590F6" w14:textId="77777777" w:rsidR="00B3671E" w:rsidRPr="00456A0D" w:rsidRDefault="00B3671E" w:rsidP="00B3671E">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06A51B29" w14:textId="5C934CF8" w:rsidR="00B3671E" w:rsidRPr="00456A0D" w:rsidRDefault="00201FCB" w:rsidP="0060009F">
      <w:pPr>
        <w:numPr>
          <w:ilvl w:val="0"/>
          <w:numId w:val="2"/>
        </w:numPr>
        <w:tabs>
          <w:tab w:val="num" w:pos="797"/>
        </w:tabs>
        <w:spacing w:before="120" w:after="120" w:line="360" w:lineRule="auto"/>
        <w:ind w:left="794" w:hanging="284"/>
        <w:jc w:val="both"/>
        <w:rPr>
          <w:rFonts w:ascii="Arial" w:eastAsia="Calibri" w:hAnsi="Arial" w:cs="Arial"/>
          <w:bCs/>
        </w:rPr>
      </w:pPr>
      <w:ins w:id="2" w:author="Autor">
        <w:r>
          <w:rPr>
            <w:rFonts w:ascii="Arial" w:eastAsia="Calibri" w:hAnsi="Arial" w:cs="Arial"/>
            <w:bCs/>
          </w:rPr>
          <w:t>Odlehčovací brzda (retardér) typu</w:t>
        </w:r>
        <w:r w:rsidRPr="00456A0D">
          <w:rPr>
            <w:rFonts w:ascii="Arial" w:eastAsia="Calibri" w:hAnsi="Arial" w:cs="Arial"/>
            <w:bCs/>
          </w:rPr>
          <w:t xml:space="preserve"> </w:t>
        </w:r>
        <w:r>
          <w:rPr>
            <w:rFonts w:ascii="Arial" w:eastAsia="Calibri" w:hAnsi="Arial" w:cs="Arial"/>
            <w:bCs/>
          </w:rPr>
          <w:t>elektrodynamické brzdy nebo hydrodynamické brzdy</w:t>
        </w:r>
      </w:ins>
      <w:del w:id="3" w:author="Autor">
        <w:r w:rsidR="00B3671E" w:rsidRPr="00456A0D" w:rsidDel="00201FCB">
          <w:rPr>
            <w:rFonts w:ascii="Arial" w:eastAsia="Calibri" w:hAnsi="Arial" w:cs="Arial"/>
            <w:bCs/>
          </w:rPr>
          <w:delText>Hydraulický nebo elektrický retardér</w:delText>
        </w:r>
      </w:del>
    </w:p>
    <w:p w14:paraId="070FA9D9" w14:textId="63C9AC63" w:rsidR="00B3671E" w:rsidRPr="00456A0D" w:rsidRDefault="00B3671E"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Přední mlhové světlomety</w:t>
      </w:r>
    </w:p>
    <w:p w14:paraId="7EF394EA" w14:textId="77777777" w:rsidR="00B3671E" w:rsidRPr="00456A0D" w:rsidRDefault="00B3671E" w:rsidP="0060009F">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61A4BFDB" w14:textId="31CE06ED"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Vnitřní rozhlas s možností ovládání řidičem</w:t>
      </w:r>
      <w:ins w:id="4" w:author="Autor">
        <w:r w:rsidR="00807D11">
          <w:rPr>
            <w:rFonts w:ascii="Arial" w:eastAsia="Calibri" w:hAnsi="Arial" w:cs="Arial"/>
            <w:bCs/>
          </w:rPr>
          <w:t xml:space="preserve"> pro hlášení zastávek a dalších dopravních informací pomocí palubního počítače</w:t>
        </w:r>
      </w:ins>
      <w:del w:id="5" w:author="Autor">
        <w:r w:rsidRPr="00456A0D" w:rsidDel="0057315A">
          <w:rPr>
            <w:rFonts w:ascii="Arial" w:eastAsia="Calibri" w:hAnsi="Arial" w:cs="Arial"/>
            <w:bCs/>
          </w:rPr>
          <w:delText>,</w:delText>
        </w:r>
      </w:del>
      <w:r w:rsidRPr="00456A0D">
        <w:rPr>
          <w:rFonts w:ascii="Arial" w:eastAsia="Calibri" w:hAnsi="Arial" w:cs="Arial"/>
          <w:bCs/>
        </w:rPr>
        <w:t xml:space="preserve"> </w:t>
      </w:r>
      <w:del w:id="6" w:author="Autor">
        <w:r w:rsidRPr="00456A0D" w:rsidDel="00807D11">
          <w:rPr>
            <w:rFonts w:ascii="Arial" w:eastAsia="Calibri" w:hAnsi="Arial" w:cs="Arial"/>
            <w:bCs/>
          </w:rPr>
          <w:delText>stejně jako přímého hlášení z dispečinku</w:delText>
        </w:r>
      </w:del>
    </w:p>
    <w:p w14:paraId="08610F4D"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55F99F09"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odbavovací systém – požadavky na elektronický odbavovací systém ve vozidlech j</w:t>
      </w:r>
      <w:r w:rsidR="00616385">
        <w:rPr>
          <w:rFonts w:ascii="Arial" w:eastAsia="Calibri" w:hAnsi="Arial" w:cs="Arial"/>
          <w:bCs/>
        </w:rPr>
        <w:t>sou</w:t>
      </w:r>
      <w:r w:rsidRPr="00456A0D">
        <w:rPr>
          <w:rFonts w:ascii="Arial" w:eastAsia="Calibri" w:hAnsi="Arial" w:cs="Arial"/>
          <w:bCs/>
        </w:rPr>
        <w:t xml:space="preserve"> specifikován</w:t>
      </w:r>
      <w:r w:rsidR="00616385">
        <w:rPr>
          <w:rFonts w:ascii="Arial" w:eastAsia="Calibri" w:hAnsi="Arial" w:cs="Arial"/>
          <w:bCs/>
        </w:rPr>
        <w:t>y</w:t>
      </w:r>
      <w:r w:rsidRPr="00456A0D">
        <w:rPr>
          <w:rFonts w:ascii="Arial" w:eastAsia="Calibri" w:hAnsi="Arial" w:cs="Arial"/>
          <w:bCs/>
        </w:rPr>
        <w:t xml:space="preserve"> v dokumentu „Elektronický odbavovací systém VDV“,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20F7F607" w14:textId="71EF6BDB"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Pr="00571280">
        <w:rPr>
          <w:rFonts w:ascii="Arial" w:eastAsia="Calibri" w:hAnsi="Arial" w:cs="Arial"/>
          <w:bCs/>
        </w:rPr>
        <w:t xml:space="preserve">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Pr="00571280">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616385">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60F7520F" w14:textId="30BFB496"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6478C1">
        <w:rPr>
          <w:rFonts w:ascii="Arial" w:eastAsia="Calibri" w:hAnsi="Arial" w:cs="Arial"/>
          <w:bCs/>
        </w:rPr>
        <w:t xml:space="preserve"> od země až po strop</w:t>
      </w:r>
    </w:p>
    <w:p w14:paraId="0B13F0EE" w14:textId="7B490E0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proofErr w:type="spellStart"/>
      <w:r w:rsidR="002F5F06" w:rsidRPr="00236D88">
        <w:rPr>
          <w:rFonts w:ascii="Arial" w:eastAsia="Calibri" w:hAnsi="Arial" w:cs="Arial"/>
          <w:bCs/>
        </w:rPr>
        <w:t>klaprámy</w:t>
      </w:r>
      <w:proofErr w:type="spellEnd"/>
      <w:r w:rsidRPr="00456A0D">
        <w:rPr>
          <w:rFonts w:ascii="Arial" w:eastAsia="Calibri" w:hAnsi="Arial" w:cs="Arial"/>
          <w:bCs/>
        </w:rPr>
        <w:t xml:space="preserve">, </w:t>
      </w:r>
    </w:p>
    <w:p w14:paraId="170E8805"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609CC144" w14:textId="4A04BFDD"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musí být polstrovaná, nesmí být použita sedadla vyrobená z tvrdého plastu (ani potaženého látkou), dřeva aj. </w:t>
      </w:r>
    </w:p>
    <w:p w14:paraId="78AF497B" w14:textId="64570970"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Sedadla musí mít madla pro stojící cestující</w:t>
      </w:r>
    </w:p>
    <w:p w14:paraId="77A2F695" w14:textId="7DB212E9"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2D5157">
        <w:rPr>
          <w:rFonts w:ascii="Arial" w:eastAsia="Calibri" w:hAnsi="Arial" w:cs="Arial"/>
          <w:bCs/>
        </w:rPr>
        <w:t xml:space="preserve">boční </w:t>
      </w:r>
      <w:r w:rsidRPr="00456A0D">
        <w:rPr>
          <w:rFonts w:ascii="Arial" w:eastAsia="Calibri" w:hAnsi="Arial" w:cs="Arial"/>
          <w:bCs/>
        </w:rPr>
        <w:t>skla musí být tónovaná</w:t>
      </w:r>
    </w:p>
    <w:p w14:paraId="7A1B651C"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1038585C" w14:textId="667CA8F5" w:rsidR="003D4F5D" w:rsidRDefault="00B3671E" w:rsidP="003D4F5D">
      <w:pPr>
        <w:numPr>
          <w:ilvl w:val="0"/>
          <w:numId w:val="2"/>
        </w:numPr>
        <w:tabs>
          <w:tab w:val="num" w:pos="797"/>
        </w:tabs>
        <w:spacing w:before="120" w:after="120" w:line="360" w:lineRule="auto"/>
        <w:ind w:left="797" w:hanging="284"/>
        <w:contextualSpacing/>
        <w:jc w:val="both"/>
        <w:rPr>
          <w:rFonts w:ascii="Arial" w:eastAsia="Calibri" w:hAnsi="Arial" w:cs="Arial"/>
          <w:bCs/>
        </w:rPr>
      </w:pPr>
      <w:proofErr w:type="spellStart"/>
      <w:r w:rsidRPr="00456A0D">
        <w:rPr>
          <w:rFonts w:ascii="Arial" w:eastAsia="Calibri" w:hAnsi="Arial" w:cs="Arial"/>
          <w:bCs/>
        </w:rPr>
        <w:t>Ofuk</w:t>
      </w:r>
      <w:proofErr w:type="spellEnd"/>
      <w:r w:rsidRPr="00456A0D">
        <w:rPr>
          <w:rFonts w:ascii="Arial" w:eastAsia="Calibri" w:hAnsi="Arial" w:cs="Arial"/>
          <w:bCs/>
        </w:rPr>
        <w:t xml:space="preserve"> předních schodů</w:t>
      </w:r>
      <w:ins w:id="7" w:author="Autor">
        <w:r w:rsidR="005F32B2">
          <w:rPr>
            <w:rFonts w:ascii="Arial" w:eastAsia="Calibri" w:hAnsi="Arial" w:cs="Arial"/>
            <w:bCs/>
          </w:rPr>
          <w:t xml:space="preserve">, v případě provedení LE bude </w:t>
        </w:r>
        <w:proofErr w:type="spellStart"/>
        <w:r w:rsidR="005F32B2">
          <w:rPr>
            <w:rFonts w:ascii="Arial" w:eastAsia="Calibri" w:hAnsi="Arial" w:cs="Arial"/>
            <w:bCs/>
          </w:rPr>
          <w:t>ofuk</w:t>
        </w:r>
        <w:proofErr w:type="spellEnd"/>
        <w:r w:rsidR="005F32B2">
          <w:rPr>
            <w:rFonts w:ascii="Arial" w:eastAsia="Calibri" w:hAnsi="Arial" w:cs="Arial"/>
            <w:bCs/>
          </w:rPr>
          <w:t xml:space="preserve"> prostoru nástupu cestujících u předních dveří</w:t>
        </w:r>
      </w:ins>
    </w:p>
    <w:p w14:paraId="69F0C21A" w14:textId="51B33EC5"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Minimálně 4 topná tělesa na vytápění prostoru pro cestující s rozvodem vzduchu pomocí topných kanálů </w:t>
      </w:r>
    </w:p>
    <w:p w14:paraId="54533D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0D736671" w:rsidR="00B3671E"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Dveře musí být dvoukřídlé, pouze první dveře (u stanoviště řidiče) mohou být jednokřídlé</w:t>
      </w:r>
      <w:r w:rsidR="00065405">
        <w:rPr>
          <w:rFonts w:ascii="Arial" w:eastAsia="Calibri" w:hAnsi="Arial" w:cs="Arial"/>
          <w:bCs/>
        </w:rPr>
        <w:t xml:space="preserve">; </w:t>
      </w:r>
      <w:r w:rsidR="00065405" w:rsidRPr="00D87FD3">
        <w:rPr>
          <w:rStyle w:val="Siln"/>
          <w:rFonts w:ascii="Arial" w:eastAsia="Calibri" w:hAnsi="Arial" w:cs="Arial"/>
          <w:b w:val="0"/>
        </w:rPr>
        <w:t xml:space="preserve">šířka dveří pro nástup s kočárkem/invalidním vozíkem alespoň 995 mm </w:t>
      </w:r>
      <w:r w:rsidR="00065405">
        <w:rPr>
          <w:rStyle w:val="Siln"/>
          <w:rFonts w:ascii="Arial" w:eastAsia="Calibri" w:hAnsi="Arial" w:cs="Arial"/>
          <w:b w:val="0"/>
        </w:rPr>
        <w:t>u malého vozidla a 1200 mm u velkého vozidla</w:t>
      </w:r>
      <w:r w:rsidRPr="00456A0D">
        <w:rPr>
          <w:rFonts w:ascii="Arial" w:eastAsia="Calibri" w:hAnsi="Arial" w:cs="Arial"/>
          <w:bCs/>
        </w:rPr>
        <w:t xml:space="preserve"> </w:t>
      </w:r>
    </w:p>
    <w:p w14:paraId="4F89352E" w14:textId="078ADA86" w:rsidR="003B3AA1" w:rsidRPr="00236D88" w:rsidRDefault="003B3AA1"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77777777" w:rsidR="00690194" w:rsidRPr="00236D88" w:rsidRDefault="00690194"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mají u dveřních vstupů kontrastní provedení podlahy o šířce kontrastního pruhu min. 100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5E6F484A" w:rsidR="00E40C98" w:rsidRDefault="00E40C98"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04ECA672" w14:textId="77777777" w:rsidR="00B3072A" w:rsidRPr="00D87FD3" w:rsidRDefault="00B3072A" w:rsidP="00B3072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dvou kočárků nebo vozíků pro invalidy, v tomto místě lze mít sklopné sedačky. </w:t>
      </w:r>
    </w:p>
    <w:p w14:paraId="4446268F" w14:textId="77777777" w:rsidR="00C563F3" w:rsidRDefault="00B3072A" w:rsidP="00B3072A">
      <w:pPr>
        <w:pStyle w:val="Odstavecseseznamem"/>
        <w:numPr>
          <w:ilvl w:val="0"/>
          <w:numId w:val="2"/>
        </w:numPr>
        <w:tabs>
          <w:tab w:val="num" w:pos="797"/>
        </w:tabs>
        <w:spacing w:after="0" w:line="360" w:lineRule="auto"/>
        <w:ind w:left="794" w:hanging="284"/>
        <w:jc w:val="both"/>
        <w:rPr>
          <w:rFonts w:eastAsia="Calibri" w:cs="Arial"/>
          <w:bCs/>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00C563F3">
        <w:rPr>
          <w:rFonts w:eastAsia="Calibri" w:cs="Arial"/>
          <w:bCs/>
        </w:rPr>
        <w:t>:</w:t>
      </w:r>
    </w:p>
    <w:p w14:paraId="69B9E03E" w14:textId="1267B310" w:rsidR="00B3072A" w:rsidRPr="002D5157" w:rsidRDefault="00C563F3" w:rsidP="00C563F3">
      <w:pPr>
        <w:pStyle w:val="Odstavecseseznamem"/>
        <w:numPr>
          <w:ilvl w:val="1"/>
          <w:numId w:val="2"/>
        </w:numPr>
        <w:spacing w:after="0" w:line="360" w:lineRule="auto"/>
        <w:jc w:val="both"/>
        <w:rPr>
          <w:rStyle w:val="Siln"/>
          <w:rFonts w:eastAsia="Calibri" w:cs="Arial"/>
          <w:b w:val="0"/>
        </w:rPr>
      </w:pPr>
      <w:r>
        <w:rPr>
          <w:rFonts w:eastAsia="Calibri" w:cs="Arial"/>
          <w:bCs/>
        </w:rPr>
        <w:lastRenderedPageBreak/>
        <w:t>pro malé vozidlo</w:t>
      </w:r>
      <w:r w:rsidR="00B3072A" w:rsidRPr="00D87FD3">
        <w:rPr>
          <w:rStyle w:val="Siln"/>
          <w:rFonts w:cs="Arial"/>
          <w:b w:val="0"/>
        </w:rPr>
        <w:t xml:space="preserve"> v počtu </w:t>
      </w:r>
      <w:r w:rsidR="00B3072A">
        <w:rPr>
          <w:rStyle w:val="Siln"/>
          <w:rFonts w:cs="Arial"/>
          <w:b w:val="0"/>
        </w:rPr>
        <w:t xml:space="preserve">min. </w:t>
      </w:r>
      <w:r w:rsidR="00B3072A" w:rsidRPr="00D87FD3">
        <w:rPr>
          <w:rStyle w:val="Siln"/>
          <w:rFonts w:cs="Arial"/>
          <w:b w:val="0"/>
        </w:rPr>
        <w:t xml:space="preserve">3 ks v celé délce vozidla, z toho </w:t>
      </w:r>
      <w:r w:rsidR="00B3072A">
        <w:rPr>
          <w:rStyle w:val="Siln"/>
          <w:rFonts w:cs="Arial"/>
          <w:b w:val="0"/>
        </w:rPr>
        <w:t xml:space="preserve">min. </w:t>
      </w:r>
      <w:r w:rsidR="00B3072A" w:rsidRPr="00D87FD3">
        <w:rPr>
          <w:rStyle w:val="Siln"/>
          <w:rFonts w:cs="Arial"/>
          <w:b w:val="0"/>
        </w:rPr>
        <w:t>2 ks do výšky max. 140 cm od podlahy vozidla, umístění v blízkosti dveří a sedadel vyhrazených pro ZTP</w:t>
      </w:r>
      <w:r w:rsidR="004D5041">
        <w:rPr>
          <w:rStyle w:val="Siln"/>
          <w:rFonts w:cs="Arial"/>
          <w:b w:val="0"/>
        </w:rPr>
        <w:t xml:space="preserve"> </w:t>
      </w:r>
    </w:p>
    <w:p w14:paraId="25C7A7C5" w14:textId="060B2805" w:rsidR="00C563F3" w:rsidRPr="00065405" w:rsidRDefault="00C563F3" w:rsidP="002D5157">
      <w:pPr>
        <w:pStyle w:val="Odstavecseseznamem"/>
        <w:numPr>
          <w:ilvl w:val="1"/>
          <w:numId w:val="2"/>
        </w:numPr>
        <w:spacing w:after="0" w:line="360" w:lineRule="auto"/>
        <w:jc w:val="both"/>
        <w:rPr>
          <w:rStyle w:val="Siln"/>
          <w:rFonts w:eastAsia="Calibri" w:cs="Arial"/>
          <w:b w:val="0"/>
        </w:rPr>
      </w:pPr>
      <w:r>
        <w:rPr>
          <w:rFonts w:eastAsia="Calibri" w:cs="Arial"/>
          <w:bCs/>
        </w:rPr>
        <w:t xml:space="preserve">pro velké vozidlo </w:t>
      </w:r>
      <w:r w:rsidRPr="00D87FD3">
        <w:rPr>
          <w:rStyle w:val="Siln"/>
          <w:rFonts w:cs="Arial"/>
          <w:b w:val="0"/>
        </w:rPr>
        <w:t xml:space="preserve">v počtu </w:t>
      </w:r>
      <w:r>
        <w:rPr>
          <w:rStyle w:val="Siln"/>
          <w:rFonts w:cs="Arial"/>
          <w:b w:val="0"/>
        </w:rPr>
        <w:t xml:space="preserve">min. 6 </w:t>
      </w:r>
      <w:r w:rsidRPr="00D87FD3">
        <w:rPr>
          <w:rStyle w:val="Siln"/>
          <w:rFonts w:cs="Arial"/>
          <w:b w:val="0"/>
        </w:rPr>
        <w:t xml:space="preserve">ks v celé délce vozidla, z toho </w:t>
      </w:r>
      <w:r>
        <w:rPr>
          <w:rStyle w:val="Siln"/>
          <w:rFonts w:cs="Arial"/>
          <w:b w:val="0"/>
        </w:rPr>
        <w:t>min. 3</w:t>
      </w:r>
      <w:r w:rsidRPr="00D87FD3">
        <w:rPr>
          <w:rStyle w:val="Siln"/>
          <w:rFonts w:cs="Arial"/>
          <w:b w:val="0"/>
        </w:rPr>
        <w:t xml:space="preserve"> ks do výšky max. 140 cm od podlahy vozidla, umístění v blízkosti dveří a sedadel vyhrazených pro ZTP</w:t>
      </w:r>
    </w:p>
    <w:p w14:paraId="547D6CE7" w14:textId="77777777" w:rsidR="00B3072A" w:rsidRPr="00D87FD3" w:rsidRDefault="00B3072A" w:rsidP="00B3072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20 jízdních kol. Jedná se o doplňkový standard pro omezené množství vozidel. Počty vozidel specifikují „rámcové oběhy“/oběhy vozidel v jednotlivých provozních oblastech. </w:t>
      </w:r>
    </w:p>
    <w:p w14:paraId="75A2F88E" w14:textId="77777777" w:rsidR="00505C90" w:rsidRPr="00456A0D" w:rsidRDefault="00505C90" w:rsidP="00505C90">
      <w:pPr>
        <w:tabs>
          <w:tab w:val="num" w:pos="797"/>
        </w:tabs>
        <w:spacing w:after="120" w:line="360" w:lineRule="auto"/>
        <w:contextualSpacing/>
        <w:jc w:val="both"/>
        <w:rPr>
          <w:rFonts w:ascii="Arial" w:eastAsia="Calibri" w:hAnsi="Arial" w:cs="Arial"/>
          <w:bCs/>
          <w:highlight w:val="yellow"/>
        </w:rPr>
      </w:pPr>
    </w:p>
    <w:p w14:paraId="08264724" w14:textId="2DED0045" w:rsidR="00505C90" w:rsidRPr="001D0372" w:rsidRDefault="00505C90" w:rsidP="001D0372">
      <w:pPr>
        <w:pStyle w:val="Nadpis3"/>
        <w:rPr>
          <w:rFonts w:ascii="Arial" w:eastAsia="Calibri" w:hAnsi="Arial" w:cs="Arial"/>
          <w:color w:val="auto"/>
          <w:sz w:val="24"/>
          <w:szCs w:val="24"/>
        </w:rPr>
      </w:pPr>
      <w:r w:rsidRPr="001D0372">
        <w:rPr>
          <w:rFonts w:ascii="Arial" w:eastAsia="Calibri" w:hAnsi="Arial" w:cs="Arial"/>
          <w:color w:val="auto"/>
          <w:sz w:val="24"/>
          <w:szCs w:val="24"/>
        </w:rPr>
        <w:t>Starší vozidla vstupující do systému VDV přípustných</w:t>
      </w:r>
    </w:p>
    <w:p w14:paraId="3F83E4C1" w14:textId="77777777" w:rsidR="00505C90" w:rsidRPr="00456A0D" w:rsidRDefault="00505C90" w:rsidP="00505C90">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41EB8E30"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U těchto vozidel není požadováno nízkopodlažní uspořádání</w:t>
      </w:r>
    </w:p>
    <w:p w14:paraId="04BAAB9F"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1D62357E" w:rsidR="00505C90" w:rsidRPr="00456A0D" w:rsidRDefault="00201FCB"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ins w:id="8" w:author="Autor">
        <w:r>
          <w:rPr>
            <w:rFonts w:ascii="Arial" w:eastAsia="Calibri" w:hAnsi="Arial" w:cs="Arial"/>
            <w:bCs/>
          </w:rPr>
          <w:t xml:space="preserve">Odlehčovací brzda (retardér) typu výfukové brzdy, motorové brzdy, elektrodynamické brzdy, hydrodynamické brzdy </w:t>
        </w:r>
      </w:ins>
      <w:del w:id="9" w:author="Autor">
        <w:r w:rsidR="00505C90" w:rsidRPr="00456A0D" w:rsidDel="00201FCB">
          <w:rPr>
            <w:rFonts w:ascii="Arial" w:eastAsia="Calibri" w:hAnsi="Arial" w:cs="Arial"/>
            <w:bCs/>
          </w:rPr>
          <w:delText>Hydraulický nebo elektrický retardér</w:delText>
        </w:r>
      </w:del>
    </w:p>
    <w:p w14:paraId="78FB3890" w14:textId="1DF2B82E"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lech je specifikován v Příloze č. 2 TPS VDV „Elektronický odbavení cestujících</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58B5E146" w14:textId="6F450AA9"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Pr="00571280">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70393B">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r w:rsidR="006860CA">
        <w:rPr>
          <w:rFonts w:ascii="Arial" w:eastAsia="Calibri" w:hAnsi="Arial" w:cs="Arial"/>
          <w:bCs/>
        </w:rPr>
        <w:t>, pokud je jimi vozidlo vybaveno. Vozidlo splňuje požadavek, pokud má minimálně elektronický panel vnější</w:t>
      </w:r>
      <w:r w:rsidR="00184D31">
        <w:rPr>
          <w:rFonts w:ascii="Arial" w:eastAsia="Calibri" w:hAnsi="Arial" w:cs="Arial"/>
          <w:bCs/>
        </w:rPr>
        <w:t xml:space="preserve"> přední</w:t>
      </w:r>
    </w:p>
    <w:p w14:paraId="5490291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04B9BF43"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Informační vitríny </w:t>
      </w:r>
    </w:p>
    <w:p w14:paraId="52DD65A7" w14:textId="68F2D01D"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Ve vozidle se musí nacházet prostor pro umístění </w:t>
      </w:r>
      <w:r w:rsidR="00F53CAE">
        <w:rPr>
          <w:rFonts w:ascii="Arial" w:eastAsia="Calibri" w:hAnsi="Arial" w:cs="Arial"/>
          <w:bCs/>
        </w:rPr>
        <w:t xml:space="preserve">alespoň jednoho </w:t>
      </w:r>
      <w:r w:rsidRPr="00456A0D">
        <w:rPr>
          <w:rFonts w:ascii="Arial" w:eastAsia="Calibri" w:hAnsi="Arial" w:cs="Arial"/>
          <w:bCs/>
        </w:rPr>
        <w:t>kočárk</w:t>
      </w:r>
      <w:r w:rsidR="00F53CAE">
        <w:rPr>
          <w:rFonts w:ascii="Arial" w:eastAsia="Calibri" w:hAnsi="Arial" w:cs="Arial"/>
          <w:bCs/>
        </w:rPr>
        <w:t>u</w:t>
      </w:r>
      <w:r w:rsidRPr="00456A0D">
        <w:rPr>
          <w:rFonts w:ascii="Arial" w:eastAsia="Calibri" w:hAnsi="Arial" w:cs="Arial"/>
          <w:bCs/>
        </w:rPr>
        <w:t xml:space="preserve"> nebo vozík</w:t>
      </w:r>
      <w:r w:rsidR="00F53CAE">
        <w:rPr>
          <w:rFonts w:ascii="Arial" w:eastAsia="Calibri" w:hAnsi="Arial" w:cs="Arial"/>
          <w:bCs/>
        </w:rPr>
        <w:t>u</w:t>
      </w:r>
      <w:r w:rsidRPr="00456A0D">
        <w:rPr>
          <w:rFonts w:ascii="Arial" w:eastAsia="Calibri" w:hAnsi="Arial" w:cs="Arial"/>
          <w:bCs/>
        </w:rPr>
        <w:t xml:space="preserve"> pro invalidy, v tomto místě mohou být sklopné sedačky</w:t>
      </w:r>
    </w:p>
    <w:p w14:paraId="1291A152" w14:textId="26F44A12"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Signalizační zařízení uvnitř vozidla umožňující informovat řidiče o nutnosti nouzového zastavení, výstupu hůře pohyblivého občana, či cestujícího s kočárkem, a to v počtu min. 3 ks v celé délce vozidla umístění v blízkosti dveří a sedadel vyhrazených pro ZTP</w:t>
      </w:r>
    </w:p>
    <w:p w14:paraId="77E67E9C"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4072495E" w14:textId="12F107AB" w:rsidR="008E6855" w:rsidRDefault="00F53CAE"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lastRenderedPageBreak/>
        <w:t xml:space="preserve"> Vozidlo musí být vybaveno</w:t>
      </w:r>
      <w:r w:rsidR="003F2277">
        <w:rPr>
          <w:rFonts w:ascii="Arial" w:eastAsia="Calibri" w:hAnsi="Arial" w:cs="Arial"/>
          <w:bCs/>
        </w:rPr>
        <w:t xml:space="preserve"> posuvnými nebo výklopnými segmenty oken. </w:t>
      </w:r>
    </w:p>
    <w:p w14:paraId="2ABEBDED" w14:textId="5FAE6555"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3649AA">
      <w:pPr>
        <w:tabs>
          <w:tab w:val="num" w:pos="2268"/>
        </w:tabs>
        <w:spacing w:after="120" w:line="360" w:lineRule="auto"/>
        <w:contextualSpacing/>
        <w:jc w:val="both"/>
        <w:rPr>
          <w:rFonts w:ascii="Arial" w:eastAsia="Calibri" w:hAnsi="Arial" w:cs="Arial"/>
          <w:bCs/>
        </w:rPr>
      </w:pPr>
    </w:p>
    <w:p w14:paraId="50843F76" w14:textId="77777777" w:rsidR="003649AA" w:rsidRPr="00456A0D" w:rsidRDefault="003649AA" w:rsidP="00462167">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E5257F">
      <w:pPr>
        <w:pStyle w:val="Nadpis2"/>
        <w:rPr>
          <w:rFonts w:ascii="Arial" w:eastAsia="Calibri" w:hAnsi="Arial" w:cs="Arial"/>
          <w:color w:val="auto"/>
        </w:rPr>
      </w:pPr>
      <w:proofErr w:type="spellStart"/>
      <w:r w:rsidRPr="00E5257F">
        <w:rPr>
          <w:rFonts w:ascii="Arial" w:eastAsia="Calibri" w:hAnsi="Arial" w:cs="Arial"/>
          <w:color w:val="auto"/>
        </w:rPr>
        <w:t>Nízkopodlažnost</w:t>
      </w:r>
      <w:proofErr w:type="spellEnd"/>
      <w:r w:rsidRPr="00E5257F">
        <w:rPr>
          <w:rFonts w:ascii="Arial" w:eastAsia="Calibri" w:hAnsi="Arial" w:cs="Arial"/>
          <w:color w:val="auto"/>
        </w:rPr>
        <w:t xml:space="preserve"> a bezbariérovost vozidla</w:t>
      </w:r>
    </w:p>
    <w:p w14:paraId="580FD8B4" w14:textId="77777777" w:rsidR="00A21279" w:rsidRPr="00456A0D" w:rsidRDefault="00A21279" w:rsidP="00A21279">
      <w:pPr>
        <w:tabs>
          <w:tab w:val="num" w:pos="797"/>
          <w:tab w:val="num" w:pos="2268"/>
        </w:tabs>
        <w:spacing w:after="120" w:line="360" w:lineRule="auto"/>
        <w:contextualSpacing/>
        <w:jc w:val="both"/>
        <w:rPr>
          <w:rFonts w:ascii="Arial" w:eastAsia="Calibri" w:hAnsi="Arial" w:cs="Arial"/>
          <w:bCs/>
        </w:rPr>
      </w:pPr>
    </w:p>
    <w:p w14:paraId="72F94622" w14:textId="0179FC1F" w:rsidR="00D408DB" w:rsidRPr="00456A0D"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vazbě na plnění požadavků Nařízení vlády č. 63/2011 Sb. o stanovení minimálních hodnot a ukazatelů standardů kvality a bezpečnosti a o způsobu jejich prokazování v souvislosti s poskytováním veřejných služeb v přepravě cestujících, v aktuálním znění, musí být mezi vozidly v odpovídajícím poměru zařazena také vozidla částečně nízkopodlažní (</w:t>
      </w:r>
      <w:proofErr w:type="spellStart"/>
      <w:r w:rsidRPr="00456A0D">
        <w:rPr>
          <w:rFonts w:ascii="Arial" w:hAnsi="Arial" w:cs="Arial"/>
          <w:shd w:val="clear" w:color="auto" w:fill="FFFFFF"/>
        </w:rPr>
        <w:t>Low</w:t>
      </w:r>
      <w:proofErr w:type="spellEnd"/>
      <w:r w:rsidRPr="00456A0D">
        <w:rPr>
          <w:rFonts w:ascii="Arial" w:hAnsi="Arial" w:cs="Arial"/>
          <w:shd w:val="clear" w:color="auto" w:fill="FFFFFF"/>
        </w:rPr>
        <w:t xml:space="preserve"> </w:t>
      </w:r>
      <w:proofErr w:type="spellStart"/>
      <w:r w:rsidRPr="00456A0D">
        <w:rPr>
          <w:rFonts w:ascii="Arial" w:hAnsi="Arial" w:cs="Arial"/>
          <w:shd w:val="clear" w:color="auto" w:fill="FFFFFF"/>
        </w:rPr>
        <w:t>Entry</w:t>
      </w:r>
      <w:proofErr w:type="spellEnd"/>
      <w:r w:rsidRPr="00456A0D">
        <w:rPr>
          <w:rFonts w:ascii="Arial" w:hAnsi="Arial" w:cs="Arial"/>
          <w:shd w:val="clear" w:color="auto" w:fill="FFFFFF"/>
        </w:rPr>
        <w:t>). 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p>
    <w:p w14:paraId="79570D08" w14:textId="42A3A45E" w:rsidR="00C73968"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Na spoje označené v jízdním řádu symbolem bezbariérovosti je dopravce povinen nasadit vždy nízkopodlažní a bezbariérové vozidlo. </w:t>
      </w:r>
    </w:p>
    <w:p w14:paraId="600470E6" w14:textId="69BC56B3" w:rsidR="00D408DB" w:rsidRDefault="00456A0D" w:rsidP="00D408DB">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 </w:t>
      </w:r>
    </w:p>
    <w:p w14:paraId="06584CCC" w14:textId="77777777" w:rsidR="002B7E35" w:rsidRPr="00E5257F" w:rsidRDefault="002B7E35" w:rsidP="00E5257F">
      <w:pPr>
        <w:pStyle w:val="Nadpis2"/>
        <w:rPr>
          <w:rFonts w:ascii="Arial" w:hAnsi="Arial" w:cs="Arial"/>
          <w:color w:val="auto"/>
        </w:rPr>
      </w:pPr>
      <w:bookmarkStart w:id="10" w:name="_Toc10991133"/>
      <w:r w:rsidRPr="00E5257F">
        <w:rPr>
          <w:rFonts w:ascii="Arial" w:hAnsi="Arial" w:cs="Arial"/>
          <w:color w:val="auto"/>
        </w:rPr>
        <w:t>Pohon (palivo)</w:t>
      </w:r>
      <w:bookmarkEnd w:id="10"/>
    </w:p>
    <w:p w14:paraId="45B70718" w14:textId="1E286136" w:rsidR="002B7E35" w:rsidRPr="007339C5" w:rsidRDefault="002B7E35" w:rsidP="0099084D">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VDV vozidla s motorem na </w:t>
      </w:r>
      <w:r w:rsidR="0099084D" w:rsidRPr="007339C5">
        <w:rPr>
          <w:rFonts w:ascii="Arial" w:hAnsi="Arial" w:cs="Arial"/>
        </w:rPr>
        <w:t xml:space="preserve">klasický i alternativní pohon. </w:t>
      </w:r>
    </w:p>
    <w:p w14:paraId="199807E7" w14:textId="0E260732" w:rsidR="002B7E35" w:rsidRDefault="002B7E35" w:rsidP="00D87FD3">
      <w:pPr>
        <w:spacing w:before="120" w:after="120" w:line="360" w:lineRule="auto"/>
        <w:ind w:firstLine="284"/>
        <w:jc w:val="both"/>
        <w:rPr>
          <w:rFonts w:ascii="Arial" w:hAnsi="Arial" w:cs="Arial"/>
          <w:sz w:val="24"/>
          <w:szCs w:val="24"/>
        </w:rPr>
      </w:pPr>
      <w:r w:rsidRPr="007339C5">
        <w:rPr>
          <w:rFonts w:ascii="Arial" w:hAnsi="Arial" w:cs="Arial"/>
        </w:rPr>
        <w:t>Nov</w:t>
      </w:r>
      <w:r w:rsidR="00184D31">
        <w:rPr>
          <w:rFonts w:ascii="Arial" w:hAnsi="Arial" w:cs="Arial"/>
        </w:rPr>
        <w:t>á</w:t>
      </w:r>
      <w:r w:rsidRPr="007339C5">
        <w:rPr>
          <w:rFonts w:ascii="Arial" w:hAnsi="Arial" w:cs="Arial"/>
        </w:rPr>
        <w:t xml:space="preserve"> vozidla musí splňovat standard EURO VI, případně přísnější emisní limity, budou-li v průběhu plnění smlouvy zavedeny. Toto ustanovení platí i pro alternativní paliva nebo jiné pohony.</w:t>
      </w:r>
      <w:r w:rsidRPr="008473B2">
        <w:rPr>
          <w:rFonts w:ascii="Arial" w:hAnsi="Arial" w:cs="Arial"/>
          <w:sz w:val="24"/>
          <w:szCs w:val="24"/>
        </w:rPr>
        <w:t xml:space="preserve"> </w:t>
      </w:r>
    </w:p>
    <w:p w14:paraId="4F2BE88B" w14:textId="77777777" w:rsidR="008F1819" w:rsidRPr="00456A0D" w:rsidRDefault="008F1819" w:rsidP="00D87FD3">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E5257F">
      <w:pPr>
        <w:pStyle w:val="Nadpis2"/>
        <w:rPr>
          <w:rFonts w:ascii="Arial" w:hAnsi="Arial" w:cs="Arial"/>
          <w:color w:val="auto"/>
          <w:shd w:val="clear" w:color="auto" w:fill="FFFFFF"/>
        </w:rPr>
      </w:pPr>
      <w:r w:rsidRPr="00E5257F">
        <w:rPr>
          <w:rFonts w:ascii="Arial" w:hAnsi="Arial" w:cs="Arial"/>
          <w:color w:val="auto"/>
          <w:shd w:val="clear" w:color="auto" w:fill="FFFFFF"/>
        </w:rPr>
        <w:t>Vybavení vozidel pro přepravu jízdních kol</w:t>
      </w:r>
    </w:p>
    <w:p w14:paraId="71D3158D"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t>v jízdním řádu v souladu s oddílem III těchto standardů.</w:t>
      </w:r>
    </w:p>
    <w:p w14:paraId="49EEC965" w14:textId="77777777" w:rsidR="00F0212A" w:rsidRPr="00456A0D" w:rsidRDefault="00F0212A" w:rsidP="00F0212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přívěsným vozíkem</w:t>
      </w:r>
    </w:p>
    <w:p w14:paraId="67BD2549" w14:textId="49A3782F" w:rsidR="00F0212A"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w:t>
      </w:r>
      <w:r w:rsidRPr="00456A0D">
        <w:rPr>
          <w:rFonts w:ascii="Arial" w:hAnsi="Arial" w:cs="Arial"/>
          <w:bCs/>
          <w:shd w:val="clear" w:color="auto" w:fill="FFFFFF"/>
        </w:rPr>
        <w:lastRenderedPageBreak/>
        <w:t>být vybavena přívěsným vozíkem pro přepravu minimálně 20 jízdních kol. Přívěsný vozík musí být homologován dle platných předpisů, za splnění legislativních podmínek pro provoz na pozemních komunikacích ručí dopravce.</w:t>
      </w:r>
    </w:p>
    <w:p w14:paraId="1F468CA7" w14:textId="77777777" w:rsidR="00B412E5" w:rsidRPr="00456A0D" w:rsidRDefault="00B412E5" w:rsidP="00F0212A">
      <w:pPr>
        <w:spacing w:before="120" w:after="120" w:line="360" w:lineRule="auto"/>
        <w:ind w:firstLine="284"/>
        <w:jc w:val="both"/>
        <w:rPr>
          <w:rFonts w:ascii="Arial" w:hAnsi="Arial" w:cs="Arial"/>
          <w:bCs/>
          <w:shd w:val="clear" w:color="auto" w:fill="FFFFFF"/>
        </w:rPr>
      </w:pPr>
    </w:p>
    <w:p w14:paraId="5E4C5296"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Minimální standard přívěsného vozidla:</w:t>
      </w:r>
    </w:p>
    <w:p w14:paraId="31092201" w14:textId="77777777" w:rsidR="00F0212A" w:rsidRPr="00D11CE7" w:rsidRDefault="00F0212A" w:rsidP="00F0212A">
      <w:pPr>
        <w:pStyle w:val="Odstavecseseznamem"/>
        <w:numPr>
          <w:ilvl w:val="0"/>
          <w:numId w:val="2"/>
        </w:numPr>
        <w:tabs>
          <w:tab w:val="clear" w:pos="1815"/>
          <w:tab w:val="num" w:pos="1701"/>
          <w:tab w:val="num" w:pos="2535"/>
        </w:tabs>
        <w:spacing w:after="120" w:line="360" w:lineRule="auto"/>
        <w:ind w:left="851"/>
        <w:jc w:val="both"/>
        <w:rPr>
          <w:rStyle w:val="Siln"/>
          <w:rFonts w:cs="Arial"/>
          <w:b w:val="0"/>
          <w:bCs w:val="0"/>
        </w:rPr>
      </w:pPr>
      <w:r w:rsidRPr="00D11CE7">
        <w:rPr>
          <w:rStyle w:val="Siln"/>
          <w:rFonts w:cs="Arial"/>
          <w:b w:val="0"/>
        </w:rPr>
        <w:t>Jednoosý přívěs</w:t>
      </w:r>
    </w:p>
    <w:p w14:paraId="466A4E37" w14:textId="77777777" w:rsidR="00F0212A" w:rsidRPr="00D11CE7" w:rsidRDefault="00F0212A" w:rsidP="00F0212A">
      <w:pPr>
        <w:pStyle w:val="Odstavecseseznamem"/>
        <w:numPr>
          <w:ilvl w:val="0"/>
          <w:numId w:val="2"/>
        </w:numPr>
        <w:tabs>
          <w:tab w:val="clear" w:pos="1815"/>
          <w:tab w:val="num" w:pos="1701"/>
          <w:tab w:val="num" w:pos="2535"/>
        </w:tabs>
        <w:spacing w:after="120" w:line="360" w:lineRule="auto"/>
        <w:ind w:left="851"/>
        <w:jc w:val="both"/>
        <w:rPr>
          <w:rStyle w:val="Siln"/>
          <w:rFonts w:cs="Arial"/>
          <w:b w:val="0"/>
          <w:bCs w:val="0"/>
        </w:rPr>
      </w:pPr>
      <w:r w:rsidRPr="00D11CE7">
        <w:rPr>
          <w:rStyle w:val="Siln"/>
          <w:rFonts w:cs="Arial"/>
          <w:b w:val="0"/>
        </w:rPr>
        <w:t>Celková hmotnost do 750 kg</w:t>
      </w:r>
    </w:p>
    <w:p w14:paraId="77476340" w14:textId="77777777" w:rsidR="00F0212A" w:rsidRPr="00D11CE7" w:rsidRDefault="00F0212A" w:rsidP="00F0212A">
      <w:pPr>
        <w:pStyle w:val="Odstavecseseznamem"/>
        <w:numPr>
          <w:ilvl w:val="0"/>
          <w:numId w:val="2"/>
        </w:numPr>
        <w:tabs>
          <w:tab w:val="clear" w:pos="1815"/>
          <w:tab w:val="num" w:pos="1701"/>
          <w:tab w:val="num" w:pos="2535"/>
        </w:tabs>
        <w:spacing w:after="120" w:line="360" w:lineRule="auto"/>
        <w:ind w:left="851"/>
        <w:jc w:val="both"/>
        <w:rPr>
          <w:rStyle w:val="Siln"/>
          <w:rFonts w:cs="Arial"/>
          <w:b w:val="0"/>
          <w:bCs w:val="0"/>
        </w:rPr>
      </w:pPr>
      <w:r w:rsidRPr="00D11CE7">
        <w:rPr>
          <w:rStyle w:val="Siln"/>
          <w:rFonts w:cs="Arial"/>
          <w:b w:val="0"/>
        </w:rPr>
        <w:t>Ložná délka přívěsu 4000 mm</w:t>
      </w:r>
    </w:p>
    <w:p w14:paraId="08B79533" w14:textId="77777777" w:rsidR="00F0212A" w:rsidRPr="00D11CE7" w:rsidRDefault="00F0212A" w:rsidP="00F0212A">
      <w:pPr>
        <w:pStyle w:val="Odstavecseseznamem"/>
        <w:numPr>
          <w:ilvl w:val="0"/>
          <w:numId w:val="2"/>
        </w:numPr>
        <w:tabs>
          <w:tab w:val="clear" w:pos="1815"/>
          <w:tab w:val="num" w:pos="1701"/>
          <w:tab w:val="num" w:pos="2535"/>
        </w:tabs>
        <w:spacing w:after="120" w:line="360" w:lineRule="auto"/>
        <w:ind w:left="851"/>
        <w:jc w:val="both"/>
        <w:rPr>
          <w:rStyle w:val="Siln"/>
          <w:rFonts w:cs="Arial"/>
          <w:b w:val="0"/>
          <w:bCs w:val="0"/>
        </w:rPr>
      </w:pPr>
      <w:r w:rsidRPr="00D11CE7">
        <w:rPr>
          <w:rStyle w:val="Siln"/>
          <w:rFonts w:cs="Arial"/>
          <w:b w:val="0"/>
        </w:rPr>
        <w:t>Kapacita nástavbového plata – 20 jízdních kol</w:t>
      </w:r>
    </w:p>
    <w:p w14:paraId="05E37E40" w14:textId="77777777" w:rsidR="00F0212A" w:rsidRPr="00D11CE7" w:rsidRDefault="00F0212A" w:rsidP="00F0212A">
      <w:pPr>
        <w:pStyle w:val="Odstavecseseznamem"/>
        <w:numPr>
          <w:ilvl w:val="0"/>
          <w:numId w:val="2"/>
        </w:numPr>
        <w:tabs>
          <w:tab w:val="clear" w:pos="1815"/>
          <w:tab w:val="num" w:pos="1701"/>
          <w:tab w:val="num" w:pos="2535"/>
        </w:tabs>
        <w:spacing w:after="120" w:line="360" w:lineRule="auto"/>
        <w:ind w:left="851"/>
        <w:jc w:val="both"/>
        <w:rPr>
          <w:rStyle w:val="Siln"/>
          <w:rFonts w:cs="Arial"/>
          <w:b w:val="0"/>
          <w:bCs w:val="0"/>
        </w:rPr>
      </w:pPr>
      <w:r w:rsidRPr="00D11CE7">
        <w:rPr>
          <w:rStyle w:val="Siln"/>
          <w:rFonts w:cs="Arial"/>
          <w:b w:val="0"/>
        </w:rPr>
        <w:t>Připojení na kouli DIN 50</w:t>
      </w:r>
    </w:p>
    <w:p w14:paraId="036F23FD" w14:textId="77777777" w:rsidR="00F0212A" w:rsidRPr="00D11CE7" w:rsidRDefault="00F0212A" w:rsidP="00F0212A">
      <w:pPr>
        <w:pStyle w:val="Odstavecseseznamem"/>
        <w:numPr>
          <w:ilvl w:val="0"/>
          <w:numId w:val="2"/>
        </w:numPr>
        <w:tabs>
          <w:tab w:val="clear" w:pos="1815"/>
          <w:tab w:val="num" w:pos="1701"/>
          <w:tab w:val="num" w:pos="2535"/>
        </w:tabs>
        <w:spacing w:after="120" w:line="360" w:lineRule="auto"/>
        <w:ind w:left="851"/>
        <w:jc w:val="both"/>
        <w:rPr>
          <w:rStyle w:val="Siln"/>
          <w:rFonts w:cs="Arial"/>
          <w:b w:val="0"/>
          <w:bCs w:val="0"/>
        </w:rPr>
      </w:pPr>
      <w:r w:rsidRPr="00D11CE7">
        <w:rPr>
          <w:rStyle w:val="Siln"/>
          <w:rFonts w:cs="Arial"/>
          <w:b w:val="0"/>
        </w:rPr>
        <w:t>Boční ochranné rámy</w:t>
      </w:r>
    </w:p>
    <w:p w14:paraId="59C44001" w14:textId="77777777" w:rsidR="00F0212A" w:rsidRPr="0099084D" w:rsidRDefault="00F0212A" w:rsidP="00F0212A">
      <w:pPr>
        <w:pStyle w:val="Odstavecseseznamem"/>
        <w:numPr>
          <w:ilvl w:val="0"/>
          <w:numId w:val="2"/>
        </w:numPr>
        <w:tabs>
          <w:tab w:val="clear" w:pos="1815"/>
          <w:tab w:val="num" w:pos="1701"/>
          <w:tab w:val="num" w:pos="2535"/>
        </w:tabs>
        <w:spacing w:after="120" w:line="360" w:lineRule="auto"/>
        <w:ind w:left="851"/>
        <w:jc w:val="both"/>
        <w:rPr>
          <w:rStyle w:val="Siln"/>
          <w:rFonts w:cs="Arial"/>
          <w:b w:val="0"/>
          <w:bCs w:val="0"/>
        </w:rPr>
      </w:pPr>
      <w:r w:rsidRPr="0099084D">
        <w:rPr>
          <w:rStyle w:val="Siln"/>
          <w:rFonts w:cs="Arial"/>
          <w:b w:val="0"/>
        </w:rPr>
        <w:t>Osvětlení dle EU homologací</w:t>
      </w:r>
    </w:p>
    <w:p w14:paraId="58D84ED0"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Vozík je zhotoven tak, aby bylo možné jízdní kola naložit a sundat bez nutnosti součinnosti řidiče a bez nutnosti provádět úkony, které by prodlužovaly jízdní dobu (sklápění bočnic, otevírání, resp. shrnování </w:t>
      </w:r>
      <w:proofErr w:type="gramStart"/>
      <w:r w:rsidRPr="00456A0D">
        <w:rPr>
          <w:rFonts w:ascii="Arial" w:hAnsi="Arial" w:cs="Arial"/>
          <w:bCs/>
          <w:shd w:val="clear" w:color="auto" w:fill="FFFFFF"/>
        </w:rPr>
        <w:t>krytů,</w:t>
      </w:r>
      <w:proofErr w:type="gramEnd"/>
      <w:r w:rsidRPr="00456A0D">
        <w:rPr>
          <w:rFonts w:ascii="Arial" w:hAnsi="Arial" w:cs="Arial"/>
          <w:bCs/>
          <w:shd w:val="clear" w:color="auto" w:fill="FFFFFF"/>
        </w:rPr>
        <w:t xml:space="preserve"> apod.). Před odjezdem ze stanovených zastávek</w:t>
      </w:r>
      <w:r w:rsidRPr="00456A0D">
        <w:rPr>
          <w:rStyle w:val="Znakapoznpodarou"/>
          <w:rFonts w:ascii="Arial" w:hAnsi="Arial" w:cs="Arial"/>
          <w:bCs/>
          <w:shd w:val="clear" w:color="auto" w:fill="FFFFFF"/>
        </w:rPr>
        <w:footnoteReference w:id="2"/>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w:t>
      </w:r>
      <w:proofErr w:type="spellStart"/>
      <w:r w:rsidRPr="00456A0D">
        <w:rPr>
          <w:rFonts w:ascii="Arial" w:hAnsi="Arial" w:cs="Arial"/>
          <w:bCs/>
          <w:shd w:val="clear" w:color="auto" w:fill="FFFFFF"/>
        </w:rPr>
        <w:t>cyklovozíkem</w:t>
      </w:r>
      <w:proofErr w:type="spellEnd"/>
      <w:r w:rsidRPr="00456A0D">
        <w:rPr>
          <w:rFonts w:ascii="Arial" w:hAnsi="Arial" w:cs="Arial"/>
          <w:bCs/>
          <w:shd w:val="clear" w:color="auto" w:fill="FFFFFF"/>
        </w:rPr>
        <w:t xml:space="preserve"> v průběhu roku specifikuje objednatel.</w:t>
      </w:r>
    </w:p>
    <w:p w14:paraId="628C3427"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přepravou kol v závěsu</w:t>
      </w:r>
    </w:p>
    <w:p w14:paraId="37B9B21B" w14:textId="48EBB5A1"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Všechna </w:t>
      </w:r>
      <w:r w:rsidR="00A72805">
        <w:rPr>
          <w:rFonts w:ascii="Arial" w:hAnsi="Arial" w:cs="Arial"/>
          <w:bCs/>
          <w:shd w:val="clear" w:color="auto" w:fill="FFFFFF"/>
        </w:rPr>
        <w:t xml:space="preserve">velká </w:t>
      </w:r>
      <w:r w:rsidRPr="00456A0D">
        <w:rPr>
          <w:rFonts w:ascii="Arial" w:hAnsi="Arial" w:cs="Arial"/>
          <w:bCs/>
          <w:shd w:val="clear" w:color="auto" w:fill="FFFFFF"/>
        </w:rPr>
        <w:t xml:space="preserve">vozidla provozovaná v tomto režimu musí být vybavena v zadní části závěsem pro přepravu alespoň 6 jízdních kol, </w:t>
      </w:r>
      <w:r w:rsidR="00A72805">
        <w:rPr>
          <w:rFonts w:ascii="Arial" w:hAnsi="Arial" w:cs="Arial"/>
          <w:bCs/>
          <w:shd w:val="clear" w:color="auto" w:fill="FFFFFF"/>
        </w:rPr>
        <w:t xml:space="preserve">malá </w:t>
      </w:r>
      <w:r w:rsidRPr="00456A0D">
        <w:rPr>
          <w:rFonts w:ascii="Arial" w:hAnsi="Arial" w:cs="Arial"/>
          <w:bCs/>
          <w:shd w:val="clear" w:color="auto" w:fill="FFFFFF"/>
        </w:rPr>
        <w:t xml:space="preserve">vozidla </w:t>
      </w:r>
      <w:r w:rsidR="00A72805" w:rsidRPr="00456A0D">
        <w:rPr>
          <w:rFonts w:ascii="Arial" w:hAnsi="Arial" w:cs="Arial"/>
          <w:bCs/>
          <w:shd w:val="clear" w:color="auto" w:fill="FFFFFF"/>
        </w:rPr>
        <w:t xml:space="preserve">musí být vybavena v zadní části </w:t>
      </w:r>
      <w:r w:rsidRPr="00456A0D">
        <w:rPr>
          <w:rFonts w:ascii="Arial" w:hAnsi="Arial" w:cs="Arial"/>
          <w:bCs/>
          <w:shd w:val="clear" w:color="auto" w:fill="FFFFFF"/>
        </w:rPr>
        <w:t>závěsem pro přepravu alespoň 3 jízdních kol.</w:t>
      </w:r>
    </w:p>
    <w:p w14:paraId="69F28BE6" w14:textId="5989ACD4" w:rsidR="00B412E5"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Závěs je zhotoven tak, aby bylo možné jízdní kolo naložit a sundat bez nutnosti součinnosti řidiče a bez nutnosti provádět úkony, které by prodlužovaly jízdní dobu (sklápění, otevírání či shrnování </w:t>
      </w:r>
      <w:proofErr w:type="gramStart"/>
      <w:r w:rsidRPr="00456A0D">
        <w:rPr>
          <w:rFonts w:ascii="Arial" w:hAnsi="Arial" w:cs="Arial"/>
          <w:bCs/>
          <w:shd w:val="clear" w:color="auto" w:fill="FFFFFF"/>
        </w:rPr>
        <w:t>krytů,</w:t>
      </w:r>
      <w:proofErr w:type="gramEnd"/>
      <w:r w:rsidRPr="00456A0D">
        <w:rPr>
          <w:rFonts w:ascii="Arial" w:hAnsi="Arial" w:cs="Arial"/>
          <w:bCs/>
          <w:shd w:val="clear" w:color="auto" w:fill="FFFFFF"/>
        </w:rPr>
        <w:t xml:space="preserve"> apod.). Před odjezdem ze stanovených zastávek je řidič povinen zkontrolovat bezpečnost uložení a upevnění jízdních kol. Za splnění legislativních podmínek pro provoz závěsu ručí dopravce.</w:t>
      </w:r>
    </w:p>
    <w:p w14:paraId="11B827BF" w14:textId="77777777" w:rsidR="00B412E5" w:rsidRDefault="00B412E5">
      <w:pPr>
        <w:rPr>
          <w:rFonts w:ascii="Arial" w:hAnsi="Arial" w:cs="Arial"/>
          <w:bCs/>
          <w:shd w:val="clear" w:color="auto" w:fill="FFFFFF"/>
        </w:rPr>
      </w:pPr>
      <w:r>
        <w:rPr>
          <w:rFonts w:ascii="Arial" w:hAnsi="Arial" w:cs="Arial"/>
          <w:bCs/>
          <w:shd w:val="clear" w:color="auto" w:fill="FFFFFF"/>
        </w:rPr>
        <w:br w:type="page"/>
      </w:r>
    </w:p>
    <w:p w14:paraId="7A6E35AC" w14:textId="77777777" w:rsidR="00F71280" w:rsidRPr="00C73968" w:rsidRDefault="00F71280" w:rsidP="00C73968">
      <w:pPr>
        <w:pStyle w:val="Nadpis1"/>
        <w:rPr>
          <w:rFonts w:ascii="Arial" w:hAnsi="Arial" w:cs="Arial"/>
          <w:color w:val="auto"/>
        </w:rPr>
      </w:pPr>
      <w:bookmarkStart w:id="11" w:name="_Toc6386394"/>
      <w:r w:rsidRPr="00C73968">
        <w:rPr>
          <w:rFonts w:ascii="Arial" w:hAnsi="Arial" w:cs="Arial"/>
          <w:color w:val="auto"/>
        </w:rPr>
        <w:lastRenderedPageBreak/>
        <w:t>Všeobecné standardy vybavení vozidel</w:t>
      </w:r>
      <w:bookmarkEnd w:id="11"/>
    </w:p>
    <w:p w14:paraId="710E0FB4" w14:textId="77777777" w:rsidR="00F71280" w:rsidRPr="00FA2B9A" w:rsidRDefault="00F71280" w:rsidP="00FA2B9A">
      <w:pPr>
        <w:pStyle w:val="Nadpis2"/>
        <w:spacing w:line="360" w:lineRule="auto"/>
        <w:ind w:left="578" w:hanging="578"/>
        <w:rPr>
          <w:rFonts w:ascii="Arial" w:hAnsi="Arial" w:cs="Arial"/>
          <w:color w:val="auto"/>
        </w:rPr>
      </w:pPr>
      <w:bookmarkStart w:id="12" w:name="_Ref481657917"/>
      <w:bookmarkStart w:id="13" w:name="_Toc6386395"/>
      <w:r w:rsidRPr="00FA2B9A">
        <w:rPr>
          <w:rFonts w:ascii="Arial" w:hAnsi="Arial" w:cs="Arial"/>
          <w:color w:val="auto"/>
        </w:rPr>
        <w:t>Elektronické informační panely</w:t>
      </w:r>
      <w:bookmarkEnd w:id="12"/>
      <w:r w:rsidRPr="00FA2B9A">
        <w:rPr>
          <w:rFonts w:ascii="Arial" w:hAnsi="Arial" w:cs="Arial"/>
          <w:color w:val="auto"/>
        </w:rPr>
        <w:t xml:space="preserve"> vnější</w:t>
      </w:r>
      <w:bookmarkEnd w:id="13"/>
    </w:p>
    <w:p w14:paraId="437D4EEC" w14:textId="77777777" w:rsidR="00F71280" w:rsidRPr="00456A0D" w:rsidRDefault="00F71280" w:rsidP="00FA2B9A">
      <w:pPr>
        <w:spacing w:before="120" w:after="120" w:line="360" w:lineRule="auto"/>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FA2B9A">
      <w:pPr>
        <w:spacing w:before="120" w:after="120" w:line="360" w:lineRule="auto"/>
        <w:ind w:firstLine="284"/>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FA2B9A">
      <w:pPr>
        <w:spacing w:before="120" w:after="120" w:line="360" w:lineRule="auto"/>
        <w:ind w:firstLine="284"/>
        <w:rPr>
          <w:rStyle w:val="Siln"/>
          <w:rFonts w:ascii="Arial" w:hAnsi="Arial" w:cs="Arial"/>
          <w:b w:val="0"/>
        </w:rPr>
      </w:pPr>
    </w:p>
    <w:p w14:paraId="63FA7624" w14:textId="77777777" w:rsidR="00F71280" w:rsidRPr="00456A0D" w:rsidRDefault="00F71280" w:rsidP="00FA2B9A">
      <w:pPr>
        <w:spacing w:before="120" w:after="120" w:line="360" w:lineRule="auto"/>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t>Informace zobrazované na panelech jsou získávány z palubního informačního systému.</w:t>
      </w:r>
    </w:p>
    <w:p w14:paraId="1A92407C"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77777777" w:rsidR="00F71280" w:rsidRPr="00FA2B9A" w:rsidRDefault="00F71280" w:rsidP="00FA2B9A">
      <w:pPr>
        <w:pStyle w:val="Nadpis3"/>
        <w:rPr>
          <w:rStyle w:val="Siln"/>
          <w:rFonts w:ascii="Arial" w:hAnsi="Arial" w:cs="Arial"/>
          <w:b/>
          <w:bCs/>
          <w:color w:val="auto"/>
        </w:rPr>
      </w:pPr>
      <w:bookmarkStart w:id="14" w:name="_Toc6386396"/>
      <w:r w:rsidRPr="00FA2B9A">
        <w:rPr>
          <w:rStyle w:val="Siln"/>
          <w:rFonts w:ascii="Arial" w:hAnsi="Arial" w:cs="Arial"/>
          <w:b/>
          <w:bCs/>
          <w:color w:val="auto"/>
        </w:rPr>
        <w:t>Elektronický panel vnější přední</w:t>
      </w:r>
      <w:bookmarkEnd w:id="14"/>
    </w:p>
    <w:p w14:paraId="2FBB346E" w14:textId="17704E4A" w:rsidR="00F71280" w:rsidRPr="00456A0D" w:rsidRDefault="00184D31" w:rsidP="00F71280">
      <w:pPr>
        <w:spacing w:before="120" w:after="120" w:line="360" w:lineRule="auto"/>
        <w:ind w:firstLine="284"/>
        <w:rPr>
          <w:rStyle w:val="Siln"/>
          <w:rFonts w:ascii="Arial" w:hAnsi="Arial" w:cs="Arial"/>
          <w:b w:val="0"/>
        </w:rPr>
      </w:pPr>
      <w:r>
        <w:rPr>
          <w:rStyle w:val="Siln"/>
          <w:rFonts w:ascii="Arial" w:hAnsi="Arial" w:cs="Arial"/>
          <w:b w:val="0"/>
        </w:rPr>
        <w:t>Nová v</w:t>
      </w:r>
      <w:r w:rsidR="00F71280" w:rsidRPr="0099084D">
        <w:rPr>
          <w:rStyle w:val="Siln"/>
          <w:rFonts w:ascii="Arial" w:hAnsi="Arial" w:cs="Arial"/>
          <w:b w:val="0"/>
        </w:rPr>
        <w:t>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00F71280" w:rsidRPr="00456A0D">
        <w:rPr>
          <w:rFonts w:ascii="Arial" w:eastAsia="Calibri" w:hAnsi="Arial" w:cs="Arial"/>
        </w:rPr>
        <w:t>.</w:t>
      </w:r>
    </w:p>
    <w:p w14:paraId="3BD73B4D" w14:textId="77777777" w:rsidR="00F71280" w:rsidRPr="00456A0D" w:rsidRDefault="00F71280" w:rsidP="00F71280">
      <w:pPr>
        <w:autoSpaceDE w:val="0"/>
        <w:autoSpaceDN w:val="0"/>
        <w:adjustRightInd w:val="0"/>
        <w:spacing w:before="240" w:after="0" w:line="360" w:lineRule="auto"/>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F71280">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25CAFC23" w:rsidR="00A4484E"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77378BD3" w14:textId="77777777" w:rsidR="00A4484E" w:rsidRDefault="00A4484E">
      <w:pPr>
        <w:rPr>
          <w:rFonts w:ascii="Arial" w:eastAsia="Calibri" w:hAnsi="Arial" w:cs="Arial"/>
          <w:i/>
        </w:rPr>
      </w:pPr>
      <w:r>
        <w:rPr>
          <w:rFonts w:ascii="Arial" w:eastAsia="Calibri" w:hAnsi="Arial" w:cs="Arial"/>
          <w:i/>
        </w:rPr>
        <w:br w:type="page"/>
      </w:r>
    </w:p>
    <w:p w14:paraId="5929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p>
    <w:p w14:paraId="50623DEB"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9">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F71280">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10">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77777777" w:rsidR="00F71280" w:rsidRPr="00456A0D" w:rsidRDefault="00F71280" w:rsidP="00F71280">
      <w:pPr>
        <w:numPr>
          <w:ilvl w:val="0"/>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2642845E"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4918BC63" w:rsidR="00F71280" w:rsidRPr="007339C5" w:rsidRDefault="00C15634" w:rsidP="00F71280">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2670C4">
        <w:rPr>
          <w:rFonts w:ascii="Arial" w:eastAsia="Calibri" w:hAnsi="Arial" w:cs="Arial"/>
        </w:rPr>
        <w:t xml:space="preserve">starších </w:t>
      </w:r>
      <w:r w:rsidRPr="007339C5">
        <w:rPr>
          <w:rFonts w:ascii="Arial" w:eastAsia="Calibri" w:hAnsi="Arial" w:cs="Arial"/>
        </w:rPr>
        <w:t xml:space="preserve">vozidel </w:t>
      </w:r>
      <w:r w:rsidR="00F65F07">
        <w:rPr>
          <w:rFonts w:ascii="Arial" w:eastAsia="Calibri" w:hAnsi="Arial" w:cs="Arial"/>
        </w:rPr>
        <w:t>mohou</w:t>
      </w:r>
      <w:r w:rsidRPr="007339C5">
        <w:rPr>
          <w:rFonts w:ascii="Arial" w:eastAsia="Calibri" w:hAnsi="Arial" w:cs="Arial"/>
        </w:rPr>
        <w:t xml:space="preserve"> být </w:t>
      </w:r>
      <w:r w:rsidR="00F65F07">
        <w:rPr>
          <w:rFonts w:ascii="Arial" w:eastAsia="Calibri" w:hAnsi="Arial" w:cs="Arial"/>
        </w:rPr>
        <w:t xml:space="preserve">parametry a </w:t>
      </w:r>
      <w:r w:rsidRPr="007339C5">
        <w:rPr>
          <w:rFonts w:ascii="Arial" w:eastAsia="Calibri" w:hAnsi="Arial" w:cs="Arial"/>
        </w:rPr>
        <w:t>barva zobrazovaných znaků odlišn</w:t>
      </w:r>
      <w:r w:rsidR="00F65F07">
        <w:rPr>
          <w:rFonts w:ascii="Arial" w:eastAsia="Calibri" w:hAnsi="Arial" w:cs="Arial"/>
        </w:rPr>
        <w:t>é</w:t>
      </w:r>
    </w:p>
    <w:p w14:paraId="1088A79C"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77777777" w:rsidR="00F71280" w:rsidRPr="008F56D3" w:rsidRDefault="00F71280" w:rsidP="008F56D3">
      <w:pPr>
        <w:pStyle w:val="Nadpis3"/>
        <w:rPr>
          <w:rFonts w:ascii="Arial" w:hAnsi="Arial" w:cs="Arial"/>
          <w:color w:val="auto"/>
        </w:rPr>
      </w:pPr>
      <w:bookmarkStart w:id="15" w:name="_Toc6386397"/>
      <w:r w:rsidRPr="008F56D3">
        <w:rPr>
          <w:rFonts w:ascii="Arial" w:hAnsi="Arial" w:cs="Arial"/>
          <w:color w:val="auto"/>
        </w:rPr>
        <w:t>Elektronický panel vnější boční</w:t>
      </w:r>
      <w:bookmarkEnd w:id="15"/>
    </w:p>
    <w:p w14:paraId="49E9E468" w14:textId="5AE416AF" w:rsidR="00F71280" w:rsidRPr="00456A0D" w:rsidRDefault="00F65F07" w:rsidP="00F71280">
      <w:pPr>
        <w:spacing w:before="120" w:after="120" w:line="360" w:lineRule="auto"/>
        <w:ind w:firstLine="284"/>
        <w:rPr>
          <w:rFonts w:ascii="Arial" w:eastAsia="Calibri" w:hAnsi="Arial" w:cs="Arial"/>
        </w:rPr>
      </w:pPr>
      <w:r>
        <w:rPr>
          <w:rStyle w:val="Siln"/>
          <w:rFonts w:ascii="Arial" w:hAnsi="Arial" w:cs="Arial"/>
          <w:b w:val="0"/>
        </w:rPr>
        <w:t>Nová v</w:t>
      </w:r>
      <w:r w:rsidR="00F71280" w:rsidRPr="0099084D">
        <w:rPr>
          <w:rStyle w:val="Siln"/>
          <w:rFonts w:ascii="Arial" w:hAnsi="Arial" w:cs="Arial"/>
          <w:b w:val="0"/>
        </w:rPr>
        <w:t>ozidla musí být vybavena v pravé boční části vozidla</w:t>
      </w:r>
      <w:r w:rsidR="00F71280" w:rsidRPr="0099084D">
        <w:rPr>
          <w:rStyle w:val="Znakapoznpodarou"/>
          <w:rFonts w:ascii="Arial" w:hAnsi="Arial" w:cs="Arial"/>
          <w:b/>
          <w:bCs/>
        </w:rPr>
        <w:footnoteReference w:id="3"/>
      </w:r>
      <w:r w:rsidR="00F71280" w:rsidRPr="0099084D">
        <w:rPr>
          <w:rStyle w:val="Siln"/>
          <w:rFonts w:ascii="Arial" w:hAnsi="Arial" w:cs="Arial"/>
          <w:b w:val="0"/>
        </w:rPr>
        <w:t xml:space="preserve"> osvětleným elektronickým informačním panelem umístěným v horní části prvého nebo druhého okna</w:t>
      </w:r>
      <w:r w:rsidR="002E7C6E">
        <w:rPr>
          <w:rStyle w:val="Siln"/>
          <w:rFonts w:ascii="Arial" w:hAnsi="Arial" w:cs="Arial"/>
          <w:b w:val="0"/>
        </w:rPr>
        <w:t>.</w:t>
      </w:r>
      <w:r w:rsidR="00F71280" w:rsidRPr="0099084D">
        <w:rPr>
          <w:rStyle w:val="Siln"/>
          <w:rFonts w:ascii="Arial" w:hAnsi="Arial" w:cs="Arial"/>
          <w:b w:val="0"/>
        </w:rPr>
        <w:t xml:space="preserve"> Parametry panelu jsou minimálně 120 x 19 bodů, přičemž parametry zobrazovací plochy musí být minimálně 1200 x 185 mm</w:t>
      </w:r>
      <w:r w:rsidR="00F71280" w:rsidRPr="00456A0D">
        <w:rPr>
          <w:rFonts w:ascii="Arial" w:eastAsia="Calibri" w:hAnsi="Arial" w:cs="Arial"/>
        </w:rPr>
        <w:t>.</w:t>
      </w:r>
    </w:p>
    <w:p w14:paraId="2CEC4DF6"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bookmarkStart w:id="16" w:name="_Toc328101903"/>
      <w:bookmarkStart w:id="17" w:name="_Toc328127966"/>
      <w:bookmarkEnd w:id="16"/>
      <w:bookmarkEnd w:id="17"/>
    </w:p>
    <w:p w14:paraId="0077AA97"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18" w:name="_Toc328101904"/>
      <w:bookmarkStart w:id="19" w:name="_Toc328127967"/>
      <w:bookmarkEnd w:id="18"/>
      <w:bookmarkEnd w:id="19"/>
    </w:p>
    <w:p w14:paraId="09D81CA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w:t>
      </w:r>
      <w:bookmarkStart w:id="20" w:name="_Toc328101905"/>
      <w:bookmarkStart w:id="21" w:name="_Toc328127968"/>
      <w:bookmarkEnd w:id="20"/>
      <w:bookmarkEnd w:id="21"/>
      <w:r w:rsidRPr="00456A0D">
        <w:rPr>
          <w:rFonts w:cs="Arial"/>
        </w:rPr>
        <w:t xml:space="preserve"> (koncové trojčíslí linky, není-li objednatelem stanoveno jinak)</w:t>
      </w:r>
    </w:p>
    <w:p w14:paraId="42CF01B0"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22" w:name="_Toc328101906"/>
      <w:bookmarkStart w:id="23" w:name="_Toc328127969"/>
      <w:bookmarkEnd w:id="22"/>
      <w:bookmarkEnd w:id="23"/>
    </w:p>
    <w:p w14:paraId="1A80A0EF"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Ostatní údaje (mohou být dynamické):</w:t>
      </w:r>
      <w:bookmarkStart w:id="24" w:name="_Toc328101907"/>
      <w:bookmarkStart w:id="25" w:name="_Toc328127970"/>
      <w:bookmarkEnd w:id="24"/>
      <w:bookmarkEnd w:id="25"/>
    </w:p>
    <w:p w14:paraId="53AAA07A"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bookmarkStart w:id="26" w:name="_Toc328101908"/>
      <w:bookmarkStart w:id="27" w:name="_Toc328127971"/>
      <w:bookmarkEnd w:id="26"/>
      <w:bookmarkEnd w:id="27"/>
      <w:r w:rsidRPr="00456A0D">
        <w:rPr>
          <w:rFonts w:cs="Arial"/>
        </w:rPr>
        <w:t>Důležité nácestné zastávky (dle dohody s objednatelem)</w:t>
      </w:r>
      <w:bookmarkStart w:id="28" w:name="_Toc328101909"/>
      <w:bookmarkStart w:id="29" w:name="_Toc328127972"/>
      <w:bookmarkEnd w:id="28"/>
      <w:bookmarkEnd w:id="29"/>
    </w:p>
    <w:p w14:paraId="53DB563D"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bookmarkStart w:id="30" w:name="_Toc328101910"/>
      <w:bookmarkStart w:id="31" w:name="_Toc328127973"/>
      <w:bookmarkEnd w:id="30"/>
      <w:bookmarkEnd w:id="31"/>
      <w:r w:rsidRPr="00456A0D">
        <w:rPr>
          <w:rFonts w:cs="Arial"/>
        </w:rPr>
        <w:t>Zobrazení piktogramů (přestup na vlak, MHD, přeprava kol)</w:t>
      </w:r>
      <w:bookmarkStart w:id="32" w:name="_Toc328101911"/>
      <w:bookmarkStart w:id="33" w:name="_Toc328127974"/>
      <w:bookmarkEnd w:id="32"/>
      <w:bookmarkEnd w:id="33"/>
    </w:p>
    <w:p w14:paraId="20884DE9"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lastRenderedPageBreak/>
        <w:t>Inverzní zobrazení celého panelu nebo jen části, možnost celoplošného zobrazení bez rozdělení na segment linky a segment cílové zastávky</w:t>
      </w:r>
      <w:bookmarkStart w:id="34" w:name="_Toc328101912"/>
      <w:bookmarkStart w:id="35" w:name="_Toc328127975"/>
      <w:bookmarkEnd w:id="34"/>
      <w:bookmarkEnd w:id="35"/>
    </w:p>
    <w:p w14:paraId="28219EC4"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54FFFD3A"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502E3E">
        <w:rPr>
          <w:rFonts w:ascii="Arial" w:eastAsia="Calibri" w:hAnsi="Arial" w:cs="Arial"/>
        </w:rPr>
        <w:t xml:space="preserve">starších </w:t>
      </w:r>
      <w:r w:rsidRPr="007339C5">
        <w:rPr>
          <w:rFonts w:ascii="Arial" w:eastAsia="Calibri" w:hAnsi="Arial" w:cs="Arial"/>
        </w:rPr>
        <w:t>vozidel m</w:t>
      </w:r>
      <w:r w:rsidR="00F65F07">
        <w:rPr>
          <w:rFonts w:ascii="Arial" w:eastAsia="Calibri" w:hAnsi="Arial" w:cs="Arial"/>
        </w:rPr>
        <w:t>ohou</w:t>
      </w:r>
      <w:r w:rsidRPr="007339C5">
        <w:rPr>
          <w:rFonts w:ascii="Arial" w:eastAsia="Calibri" w:hAnsi="Arial" w:cs="Arial"/>
        </w:rPr>
        <w:t xml:space="preserve"> být</w:t>
      </w:r>
      <w:r w:rsidR="00F65F07">
        <w:rPr>
          <w:rFonts w:ascii="Arial" w:eastAsia="Calibri" w:hAnsi="Arial" w:cs="Arial"/>
        </w:rPr>
        <w:t xml:space="preserve"> parametry a</w:t>
      </w:r>
      <w:r w:rsidRPr="007339C5">
        <w:rPr>
          <w:rFonts w:ascii="Arial" w:eastAsia="Calibri" w:hAnsi="Arial" w:cs="Arial"/>
        </w:rPr>
        <w:t xml:space="preserve"> barva zobrazovaných znaků odlišn</w:t>
      </w:r>
      <w:r w:rsidR="00F65F07">
        <w:rPr>
          <w:rFonts w:ascii="Arial" w:eastAsia="Calibri" w:hAnsi="Arial" w:cs="Arial"/>
        </w:rPr>
        <w:t>é</w:t>
      </w:r>
    </w:p>
    <w:p w14:paraId="6FF5480F" w14:textId="77777777" w:rsidR="00F71280" w:rsidRPr="00456A0D" w:rsidRDefault="00F71280" w:rsidP="00F71280">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1">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77777777" w:rsidR="00F71280" w:rsidRPr="008F56D3" w:rsidRDefault="00F71280" w:rsidP="008F56D3">
      <w:pPr>
        <w:pStyle w:val="Nadpis3"/>
        <w:spacing w:line="360" w:lineRule="auto"/>
        <w:rPr>
          <w:rFonts w:ascii="Arial" w:hAnsi="Arial" w:cs="Arial"/>
          <w:color w:val="auto"/>
        </w:rPr>
      </w:pPr>
      <w:bookmarkStart w:id="36" w:name="_Toc6386398"/>
      <w:r w:rsidRPr="008F56D3">
        <w:rPr>
          <w:rFonts w:ascii="Arial" w:hAnsi="Arial" w:cs="Arial"/>
          <w:color w:val="auto"/>
        </w:rPr>
        <w:t>Elektronický panel vnější zadní</w:t>
      </w:r>
      <w:bookmarkEnd w:id="36"/>
    </w:p>
    <w:p w14:paraId="7FD05DCE" w14:textId="77777777" w:rsidR="00F71280" w:rsidRPr="0099084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zadní části vozidla osvětleným elektronickým informačním panelem umístěným v horní části zadního okna na pravé části vozidla. Parametry panelu jsou minimálně 28 x 19 bodů, přičemž parametry zobrazovací plochy musí být minimálně 300 x 185 mm.</w:t>
      </w:r>
    </w:p>
    <w:p w14:paraId="77ABAA82"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p>
    <w:p w14:paraId="0FB9350A"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23A4338A"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502E3E">
        <w:rPr>
          <w:rFonts w:ascii="Arial" w:eastAsia="Calibri" w:hAnsi="Arial" w:cs="Arial"/>
        </w:rPr>
        <w:t xml:space="preserve">starších </w:t>
      </w:r>
      <w:r w:rsidRPr="007339C5">
        <w:rPr>
          <w:rFonts w:ascii="Arial" w:eastAsia="Calibri" w:hAnsi="Arial" w:cs="Arial"/>
        </w:rPr>
        <w:t>vozidel m</w:t>
      </w:r>
      <w:r w:rsidR="00F65F07">
        <w:rPr>
          <w:rFonts w:ascii="Arial" w:eastAsia="Calibri" w:hAnsi="Arial" w:cs="Arial"/>
        </w:rPr>
        <w:t>ohou</w:t>
      </w:r>
      <w:r w:rsidRPr="007339C5">
        <w:rPr>
          <w:rFonts w:ascii="Arial" w:eastAsia="Calibri" w:hAnsi="Arial" w:cs="Arial"/>
        </w:rPr>
        <w:t xml:space="preserve"> být </w:t>
      </w:r>
      <w:r w:rsidR="00F65F07">
        <w:rPr>
          <w:rFonts w:ascii="Arial" w:eastAsia="Calibri" w:hAnsi="Arial" w:cs="Arial"/>
        </w:rPr>
        <w:t xml:space="preserve">parametry a </w:t>
      </w:r>
      <w:r w:rsidRPr="007339C5">
        <w:rPr>
          <w:rFonts w:ascii="Arial" w:eastAsia="Calibri" w:hAnsi="Arial" w:cs="Arial"/>
        </w:rPr>
        <w:t>barva zobrazovaných znaků odlišn</w:t>
      </w:r>
      <w:r w:rsidR="00F65F07">
        <w:rPr>
          <w:rFonts w:ascii="Arial" w:eastAsia="Calibri" w:hAnsi="Arial" w:cs="Arial"/>
        </w:rPr>
        <w:t>é</w:t>
      </w:r>
    </w:p>
    <w:p w14:paraId="7D9E2DAF"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2">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47504259" w14:textId="77777777" w:rsidR="00505C90" w:rsidRPr="00456A0D" w:rsidRDefault="00505C90" w:rsidP="00505C90">
      <w:pPr>
        <w:tabs>
          <w:tab w:val="num" w:pos="797"/>
        </w:tabs>
        <w:spacing w:after="120" w:line="360" w:lineRule="auto"/>
        <w:contextualSpacing/>
        <w:jc w:val="both"/>
        <w:rPr>
          <w:rFonts w:ascii="Arial" w:eastAsia="Calibri" w:hAnsi="Arial" w:cs="Arial"/>
          <w:bCs/>
        </w:rPr>
      </w:pPr>
    </w:p>
    <w:p w14:paraId="6D0E19E9" w14:textId="77777777" w:rsidR="00C11480" w:rsidRPr="00456A0D" w:rsidRDefault="00C11480" w:rsidP="0025090D">
      <w:pPr>
        <w:spacing w:before="120" w:after="120" w:line="360" w:lineRule="auto"/>
        <w:ind w:firstLine="284"/>
        <w:jc w:val="both"/>
        <w:rPr>
          <w:rFonts w:ascii="Arial" w:hAnsi="Arial" w:cs="Arial"/>
          <w:bCs/>
          <w:shd w:val="clear" w:color="auto" w:fill="FFFFFF"/>
        </w:rPr>
      </w:pPr>
    </w:p>
    <w:p w14:paraId="5104E7B8" w14:textId="77777777" w:rsidR="00C54FA2" w:rsidRPr="008F56D3" w:rsidRDefault="00C54FA2" w:rsidP="008F56D3">
      <w:pPr>
        <w:pStyle w:val="Nadpis2"/>
        <w:rPr>
          <w:rFonts w:ascii="Arial" w:hAnsi="Arial" w:cs="Arial"/>
          <w:color w:val="auto"/>
        </w:rPr>
      </w:pPr>
      <w:bookmarkStart w:id="37" w:name="_Ref481657946"/>
      <w:bookmarkStart w:id="38" w:name="_Toc6386399"/>
      <w:r w:rsidRPr="008F56D3">
        <w:rPr>
          <w:rFonts w:ascii="Arial" w:hAnsi="Arial" w:cs="Arial"/>
          <w:color w:val="auto"/>
        </w:rPr>
        <w:t>Elektronické informační a signalizační zařízení vnitřní</w:t>
      </w:r>
      <w:bookmarkEnd w:id="37"/>
      <w:bookmarkEnd w:id="38"/>
    </w:p>
    <w:p w14:paraId="443A6339" w14:textId="77777777" w:rsidR="00C54FA2" w:rsidRPr="008F56D3" w:rsidRDefault="00C54FA2" w:rsidP="008F56D3">
      <w:pPr>
        <w:pStyle w:val="Nadpis3"/>
        <w:rPr>
          <w:rFonts w:ascii="Arial" w:hAnsi="Arial" w:cs="Arial"/>
          <w:color w:val="auto"/>
        </w:rPr>
      </w:pPr>
      <w:bookmarkStart w:id="39" w:name="_Toc6386400"/>
      <w:r w:rsidRPr="008F56D3">
        <w:rPr>
          <w:rFonts w:ascii="Arial" w:hAnsi="Arial" w:cs="Arial"/>
          <w:color w:val="auto"/>
        </w:rPr>
        <w:t>Elektronické informační panely vnitřní</w:t>
      </w:r>
      <w:bookmarkEnd w:id="39"/>
    </w:p>
    <w:p w14:paraId="0EFD5255" w14:textId="30B8DBAE" w:rsidR="00C54FA2" w:rsidRPr="0099084D" w:rsidRDefault="00B2145A" w:rsidP="0099084D">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185D6B">
        <w:rPr>
          <w:rFonts w:ascii="Arial" w:hAnsi="Arial" w:cs="Arial"/>
          <w:shd w:val="clear" w:color="auto" w:fill="FFFFFF"/>
        </w:rPr>
        <w:t>nová v</w:t>
      </w:r>
      <w:r w:rsidR="00C54FA2" w:rsidRPr="007339C5">
        <w:rPr>
          <w:rFonts w:ascii="Arial" w:hAnsi="Arial" w:cs="Arial"/>
          <w:shd w:val="clear" w:color="auto" w:fill="FFFFFF"/>
        </w:rPr>
        <w:t>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w:t>
      </w:r>
      <w:r w:rsidR="00C54FA2" w:rsidRPr="007339C5">
        <w:rPr>
          <w:rFonts w:ascii="Arial" w:hAnsi="Arial" w:cs="Arial"/>
          <w:shd w:val="clear" w:color="auto" w:fill="FFFFFF"/>
        </w:rPr>
        <w:lastRenderedPageBreak/>
        <w:t>Vnitřní LCD panel musí mít minimální uhlopříčku 2</w:t>
      </w:r>
      <w:ins w:id="40" w:author="Autor">
        <w:r w:rsidR="0057315A">
          <w:rPr>
            <w:rFonts w:ascii="Arial" w:hAnsi="Arial" w:cs="Arial"/>
            <w:shd w:val="clear" w:color="auto" w:fill="FFFFFF"/>
          </w:rPr>
          <w:t>2</w:t>
        </w:r>
      </w:ins>
      <w:del w:id="41" w:author="Autor">
        <w:r w:rsidR="00C54FA2" w:rsidRPr="007339C5" w:rsidDel="0057315A">
          <w:rPr>
            <w:rFonts w:ascii="Arial" w:hAnsi="Arial" w:cs="Arial"/>
            <w:shd w:val="clear" w:color="auto" w:fill="FFFFFF"/>
          </w:rPr>
          <w:delText>3</w:delText>
        </w:r>
      </w:del>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274C4B71" w14:textId="6D5A0A79" w:rsidR="00C54FA2" w:rsidRPr="00456A0D" w:rsidRDefault="00467F9B"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 xml:space="preserve">Nová vozidla kategorie </w:t>
      </w:r>
      <w:r w:rsidR="00F65F07">
        <w:rPr>
          <w:rFonts w:cs="Arial"/>
          <w:shd w:val="clear" w:color="auto" w:fill="FFFFFF"/>
        </w:rPr>
        <w:t>Malá vozidla</w:t>
      </w:r>
      <w:r w:rsidR="007339C5">
        <w:rPr>
          <w:rFonts w:cs="Arial"/>
          <w:shd w:val="clear" w:color="auto" w:fill="FFFFFF"/>
        </w:rPr>
        <w:t xml:space="preserve"> budou vybavena jedním vnitřním LCD panelem</w:t>
      </w:r>
    </w:p>
    <w:p w14:paraId="34F6E93F" w14:textId="3250BFE4"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U starších vozidel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r w:rsidR="007E718F">
        <w:rPr>
          <w:rFonts w:cs="Arial"/>
          <w:shd w:val="clear" w:color="auto" w:fill="FFFFFF"/>
        </w:rPr>
        <w:t>, pokud je jím vozidlo vybaveno, nebo</w:t>
      </w:r>
      <w:r w:rsidR="00467F9B">
        <w:rPr>
          <w:rFonts w:cs="Arial"/>
          <w:shd w:val="clear" w:color="auto" w:fill="FFFFFF"/>
        </w:rPr>
        <w:t xml:space="preserve"> jeden LCD panel, pokud je jím vozidlo vybaveno</w:t>
      </w:r>
    </w:p>
    <w:p w14:paraId="7539E59B" w14:textId="6A0853EE" w:rsidR="00C54FA2" w:rsidRDefault="00B2145A"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 xml:space="preserve">ozidla kategorie </w:t>
      </w:r>
      <w:r w:rsidR="00F952DC">
        <w:rPr>
          <w:rFonts w:cs="Arial"/>
          <w:shd w:val="clear" w:color="auto" w:fill="FFFFFF"/>
        </w:rPr>
        <w:t xml:space="preserve">Velká vozidla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a </w:t>
      </w:r>
      <w:r w:rsidR="002D26B5">
        <w:rPr>
          <w:rFonts w:cs="Arial"/>
          <w:shd w:val="clear" w:color="auto" w:fill="FFFFFF"/>
        </w:rPr>
        <w:t>v prostřední části vozidla</w:t>
      </w:r>
      <w:r w:rsidR="00275940">
        <w:rPr>
          <w:rFonts w:cs="Arial"/>
          <w:shd w:val="clear" w:color="auto" w:fill="FFFFFF"/>
        </w:rPr>
        <w:t xml:space="preserve"> </w:t>
      </w:r>
      <w:r w:rsidR="00275940" w:rsidRPr="00275940">
        <w:rPr>
          <w:rFonts w:cs="Arial"/>
          <w:shd w:val="clear" w:color="auto" w:fill="FFFFFF"/>
        </w:rPr>
        <w:t>u stropu</w:t>
      </w:r>
      <w:r w:rsidR="00C54FA2" w:rsidRPr="00F22348">
        <w:rPr>
          <w:rFonts w:cs="Arial"/>
          <w:shd w:val="clear" w:color="auto" w:fill="FFFFFF"/>
        </w:rPr>
        <w:t>.</w:t>
      </w:r>
    </w:p>
    <w:p w14:paraId="45552B6B" w14:textId="2EC659E1" w:rsidR="00B6624A" w:rsidRDefault="00B6624A" w:rsidP="00C417C5">
      <w:pPr>
        <w:spacing w:before="120" w:after="120" w:line="360" w:lineRule="auto"/>
        <w:jc w:val="both"/>
        <w:rPr>
          <w:rFonts w:cs="Arial"/>
          <w:shd w:val="clear" w:color="auto" w:fill="FFFFFF"/>
        </w:rPr>
      </w:pPr>
    </w:p>
    <w:p w14:paraId="32216490" w14:textId="5DCAA674" w:rsidR="00D6493F" w:rsidRPr="00D6493F" w:rsidRDefault="00D6493F" w:rsidP="00D6493F">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581D785B" w14:textId="77777777" w:rsidR="005D163F" w:rsidRDefault="00C54FA2" w:rsidP="00C54FA2">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LCD obrazovky je uvedena na následujícím obrázku.</w:t>
      </w:r>
    </w:p>
    <w:p w14:paraId="79B665FE" w14:textId="2FE10E36" w:rsidR="00C54FA2" w:rsidRPr="00456A0D" w:rsidRDefault="005D163F" w:rsidP="00C54FA2">
      <w:pPr>
        <w:autoSpaceDE w:val="0"/>
        <w:autoSpaceDN w:val="0"/>
        <w:adjustRightInd w:val="0"/>
        <w:spacing w:before="60" w:after="0" w:line="360" w:lineRule="auto"/>
        <w:ind w:left="426"/>
        <w:rPr>
          <w:rFonts w:ascii="Arial" w:eastAsia="Calibri" w:hAnsi="Arial" w:cs="Arial"/>
          <w:i/>
        </w:rPr>
      </w:pPr>
      <w:r w:rsidRPr="005D163F">
        <w:rPr>
          <w:rFonts w:ascii="Arial" w:eastAsia="Calibri" w:hAnsi="Arial" w:cs="Arial"/>
          <w:i/>
          <w:noProof/>
          <w:lang w:eastAsia="cs-CZ"/>
        </w:rPr>
        <w:drawing>
          <wp:inline distT="0" distB="0" distL="0" distR="0" wp14:anchorId="11D83C82" wp14:editId="686CFE4D">
            <wp:extent cx="5760720" cy="3513420"/>
            <wp:effectExtent l="0" t="0" r="0" b="0"/>
            <wp:docPr id="1" name="Obrázek 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emec.l\AppData\Local\Temp\Temp1_jednotlivé strany (003).zip\jednotlivé strany\kraj-nahledy-v12_Stránka_02.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720" cy="3513420"/>
                    </a:xfrm>
                    <a:prstGeom prst="rect">
                      <a:avLst/>
                    </a:prstGeom>
                    <a:noFill/>
                    <a:ln>
                      <a:noFill/>
                    </a:ln>
                  </pic:spPr>
                </pic:pic>
              </a:graphicData>
            </a:graphic>
          </wp:inline>
        </w:drawing>
      </w:r>
    </w:p>
    <w:p w14:paraId="6573AE38" w14:textId="0F138008" w:rsidR="00C54FA2" w:rsidRPr="00456A0D" w:rsidRDefault="00C54FA2" w:rsidP="00C54FA2">
      <w:pPr>
        <w:spacing w:before="120" w:after="120" w:line="360" w:lineRule="auto"/>
        <w:ind w:firstLine="284"/>
        <w:rPr>
          <w:rFonts w:ascii="Arial" w:hAnsi="Arial" w:cs="Arial"/>
          <w:shd w:val="clear" w:color="auto" w:fill="FFFFFF"/>
        </w:rPr>
      </w:pPr>
    </w:p>
    <w:p w14:paraId="21EF7862" w14:textId="77777777" w:rsidR="00C54FA2" w:rsidRPr="00456A0D" w:rsidRDefault="00C54FA2" w:rsidP="00C54FA2">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Zvýraznění zóny a názvu příští zastávky </w:t>
      </w:r>
    </w:p>
    <w:p w14:paraId="4CF6F50A"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39235394"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p>
    <w:p w14:paraId="1B4A3188"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lastRenderedPageBreak/>
        <w:t>Možnost celoplošného zobrazení zpráv z dispečinku nebo od řidiče</w:t>
      </w:r>
    </w:p>
    <w:p w14:paraId="085ADCF1"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Zobrazení piktogramu u nácestných zastávek (např. přestup na vlak, další linku, </w:t>
      </w:r>
      <w:proofErr w:type="gramStart"/>
      <w:r w:rsidRPr="00456A0D">
        <w:rPr>
          <w:rFonts w:cs="Arial"/>
          <w:shd w:val="clear" w:color="auto" w:fill="FFFFFF"/>
        </w:rPr>
        <w:t>výluka,</w:t>
      </w:r>
      <w:proofErr w:type="gramEnd"/>
      <w:r w:rsidRPr="00456A0D">
        <w:rPr>
          <w:rFonts w:cs="Arial"/>
          <w:shd w:val="clear" w:color="auto" w:fill="FFFFFF"/>
        </w:rPr>
        <w:t xml:space="preserve"> apod.)</w:t>
      </w:r>
    </w:p>
    <w:p w14:paraId="20DAB550" w14:textId="77777777" w:rsidR="008E7C96" w:rsidRPr="00F22348" w:rsidRDefault="008E7C9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05B42600"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mít snad</w:t>
      </w:r>
      <w:r w:rsidR="005349E0">
        <w:rPr>
          <w:rFonts w:cs="Arial"/>
          <w:shd w:val="clear" w:color="auto" w:fill="FFFFFF"/>
        </w:rPr>
        <w:t>no</w:t>
      </w:r>
      <w:r w:rsidRPr="00F22348">
        <w:rPr>
          <w:rFonts w:cs="Arial"/>
          <w:shd w:val="clear" w:color="auto" w:fill="FFFFFF"/>
        </w:rPr>
        <w:t xml:space="preserve"> dostupný servisní USB port, se kterým bude moci být manipulováno i při standardním umístění panelu ve vozidle</w:t>
      </w:r>
    </w:p>
    <w:p w14:paraId="2B311FDB"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Displej musí mít schopnost automatické úpravy jasu na základě okolních světelných podmínek</w:t>
      </w:r>
    </w:p>
    <w:p w14:paraId="169FD706" w14:textId="261FBBF3" w:rsidR="00971710" w:rsidRDefault="00971710"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65890C6F" w14:textId="77777777" w:rsidR="00B6624A" w:rsidRPr="00C417C5" w:rsidRDefault="00D6493F"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C417C5">
        <w:rPr>
          <w:rFonts w:cs="Arial"/>
          <w:shd w:val="clear" w:color="auto" w:fill="FFFFFF"/>
        </w:rPr>
        <w:t>Další ukáz</w:t>
      </w:r>
      <w:r w:rsidR="00CC5181" w:rsidRPr="00C417C5">
        <w:rPr>
          <w:rFonts w:cs="Arial"/>
          <w:shd w:val="clear" w:color="auto" w:fill="FFFFFF"/>
        </w:rPr>
        <w:t>ky zobrazení jsou v příloze č. 1</w:t>
      </w:r>
      <w:r w:rsidRPr="00C417C5">
        <w:rPr>
          <w:rFonts w:cs="Arial"/>
          <w:shd w:val="clear" w:color="auto" w:fill="FFFFFF"/>
        </w:rPr>
        <w:t xml:space="preserve"> Grafického manuálu Veřejné dopravy Vysočiny</w:t>
      </w:r>
      <w:r w:rsidR="00CC5181" w:rsidRPr="00C417C5">
        <w:rPr>
          <w:rStyle w:val="Znakapoznpodarou"/>
          <w:rFonts w:cs="Arial"/>
          <w:shd w:val="clear" w:color="auto" w:fill="FFFFFF"/>
        </w:rPr>
        <w:footnoteReference w:id="4"/>
      </w:r>
    </w:p>
    <w:p w14:paraId="1C304036" w14:textId="77777777" w:rsidR="00B6624A" w:rsidRDefault="00B6624A" w:rsidP="00C417C5">
      <w:pPr>
        <w:autoSpaceDE w:val="0"/>
        <w:autoSpaceDN w:val="0"/>
        <w:adjustRightInd w:val="0"/>
        <w:spacing w:after="0" w:line="360" w:lineRule="auto"/>
        <w:jc w:val="both"/>
        <w:rPr>
          <w:rFonts w:cs="Arial"/>
          <w:shd w:val="clear" w:color="auto" w:fill="FFFFFF"/>
        </w:rPr>
      </w:pPr>
    </w:p>
    <w:p w14:paraId="2A7A0FAD" w14:textId="70021D70" w:rsidR="00D6493F" w:rsidRPr="00B6624A" w:rsidRDefault="00D6493F" w:rsidP="00C417C5">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D6493F">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A97FA3">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33A5AFB3" w:rsidR="00A97FA3" w:rsidRPr="00456A0D" w:rsidRDefault="008F56D3" w:rsidP="008F56D3">
      <w:pPr>
        <w:tabs>
          <w:tab w:val="center" w:pos="4536"/>
        </w:tabs>
        <w:spacing w:before="120" w:after="120" w:line="360" w:lineRule="auto"/>
        <w:rPr>
          <w:rFonts w:ascii="Arial" w:hAnsi="Arial" w:cs="Arial"/>
          <w:shd w:val="clear" w:color="auto" w:fill="FFFFFF"/>
        </w:rPr>
      </w:pPr>
      <w:r>
        <w:rPr>
          <w:rFonts w:ascii="Arial" w:hAnsi="Arial" w:cs="Arial"/>
          <w:shd w:val="clear" w:color="auto" w:fill="FFFFFF"/>
        </w:rPr>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A97FA3">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56C93959"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lastRenderedPageBreak/>
        <w:t>Po odjezdu ze zastávky bude v 1. řádku zobrazen název příští zastávky a ve 2. řádku text „příští zastávka“, který bude překlápěním střídán s doplňující informací o přestupu, omezeních, piktogram</w:t>
      </w:r>
      <w:r w:rsidR="00631F4E">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 xml:space="preserve">Zobrazení piktogramu (např. přestup na vlak, na další linky, </w:t>
      </w:r>
      <w:proofErr w:type="gramStart"/>
      <w:r w:rsidRPr="00456A0D">
        <w:rPr>
          <w:rFonts w:cs="Arial"/>
          <w:shd w:val="clear" w:color="auto" w:fill="FFFFFF"/>
        </w:rPr>
        <w:t>výluka,</w:t>
      </w:r>
      <w:proofErr w:type="gramEnd"/>
      <w:r w:rsidRPr="00456A0D">
        <w:rPr>
          <w:rFonts w:cs="Arial"/>
          <w:shd w:val="clear" w:color="auto" w:fill="FFFFFF"/>
        </w:rPr>
        <w:t xml:space="preserve"> apod.).</w:t>
      </w:r>
    </w:p>
    <w:p w14:paraId="15994BB1"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41C3F20" w14:textId="77777777" w:rsidR="00A97FA3" w:rsidRPr="00456A0D"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8A2FB1">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A97FA3">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F22348"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V případě nevhodné konstrukce je možné vnitřní dvouřádkový panel umístit do prostoru za řidiče. Informace na panelu musí být viditelné i pro první řady cestujících.</w:t>
      </w:r>
    </w:p>
    <w:p w14:paraId="4C59315F" w14:textId="4AF66926" w:rsidR="00CB317F" w:rsidRPr="007B6ABE" w:rsidRDefault="00CB317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7B6ABE">
        <w:rPr>
          <w:rFonts w:cs="Arial"/>
          <w:shd w:val="clear" w:color="auto" w:fill="FFFFFF"/>
        </w:rPr>
        <w:t xml:space="preserve">Barva zobrazovaných </w:t>
      </w:r>
      <w:proofErr w:type="gramStart"/>
      <w:r w:rsidRPr="007B6ABE">
        <w:rPr>
          <w:rFonts w:cs="Arial"/>
          <w:shd w:val="clear" w:color="auto" w:fill="FFFFFF"/>
        </w:rPr>
        <w:t>znaků - červená</w:t>
      </w:r>
      <w:proofErr w:type="gramEnd"/>
      <w:r w:rsidRPr="007B6ABE">
        <w:rPr>
          <w:rFonts w:cs="Arial"/>
          <w:shd w:val="clear" w:color="auto" w:fill="FFFFFF"/>
        </w:rPr>
        <w:t xml:space="preserve"> nebo oranžová</w:t>
      </w:r>
    </w:p>
    <w:p w14:paraId="6A2CC65F" w14:textId="6567E084" w:rsidR="00D6493F" w:rsidRPr="007B6ABE" w:rsidRDefault="00D6493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7B6ABE">
        <w:rPr>
          <w:rFonts w:cs="Arial"/>
          <w:shd w:val="clear" w:color="auto" w:fill="FFFFFF"/>
        </w:rPr>
        <w:t>Další ukáz</w:t>
      </w:r>
      <w:r w:rsidR="00CC5181" w:rsidRPr="007B6ABE">
        <w:rPr>
          <w:rFonts w:cs="Arial"/>
          <w:shd w:val="clear" w:color="auto" w:fill="FFFFFF"/>
        </w:rPr>
        <w:t>ky zobrazení jsou v příloze č. 1</w:t>
      </w:r>
      <w:r w:rsidRPr="007B6ABE">
        <w:rPr>
          <w:rFonts w:cs="Arial"/>
          <w:shd w:val="clear" w:color="auto" w:fill="FFFFFF"/>
        </w:rPr>
        <w:t xml:space="preserve"> Grafického manuálu Veřejné dopravy Vysočiny</w:t>
      </w:r>
      <w:r w:rsidR="00CC5181" w:rsidRPr="007B6ABE">
        <w:rPr>
          <w:rStyle w:val="Znakapoznpodarou"/>
          <w:rFonts w:cs="Arial"/>
          <w:shd w:val="clear" w:color="auto" w:fill="FFFFFF"/>
        </w:rPr>
        <w:footnoteReference w:id="5"/>
      </w:r>
    </w:p>
    <w:p w14:paraId="14C7E620" w14:textId="2A90A1FB" w:rsidR="00A97FA3" w:rsidRPr="00456A0D" w:rsidRDefault="00A97FA3" w:rsidP="00A97FA3">
      <w:pPr>
        <w:spacing w:before="120" w:after="120" w:line="360" w:lineRule="auto"/>
        <w:ind w:firstLine="284"/>
        <w:rPr>
          <w:rFonts w:ascii="Arial" w:hAnsi="Arial" w:cs="Arial"/>
          <w:shd w:val="clear" w:color="auto" w:fill="FFFFFF"/>
        </w:rPr>
      </w:pPr>
      <w:r w:rsidRPr="007B6ABE">
        <w:rPr>
          <w:rFonts w:ascii="Arial" w:hAnsi="Arial" w:cs="Arial"/>
          <w:shd w:val="clear" w:color="auto" w:fill="FFFFFF"/>
        </w:rPr>
        <w:t xml:space="preserve">Na všech panelech je vyloučeno promítat jakoukoliv reklamu, kromě reklamy na produkty VDV. </w:t>
      </w:r>
      <w:bookmarkStart w:id="42" w:name="_Hlk61336975"/>
      <w:r w:rsidR="00C71A9F" w:rsidRPr="007B6ABE">
        <w:rPr>
          <w:rFonts w:ascii="Arial" w:hAnsi="Arial" w:cs="Arial"/>
          <w:shd w:val="clear" w:color="auto" w:fill="FFFFFF"/>
        </w:rPr>
        <w:t>Na vyžádání objednatele prostřednictvím</w:t>
      </w:r>
      <w:r w:rsidR="00C71A9F" w:rsidRPr="00C71A9F">
        <w:rPr>
          <w:rFonts w:ascii="Arial" w:hAnsi="Arial" w:cs="Arial"/>
          <w:shd w:val="clear" w:color="auto" w:fill="FFFFFF"/>
        </w:rPr>
        <w:t xml:space="preserve"> Krajského úřadu Kraje Vysočina, odboru dopravy a silničního hospodářství zajistí zveřejnění informací o aktivitách Kraje Vysočina.</w:t>
      </w:r>
      <w:bookmarkEnd w:id="42"/>
      <w:r w:rsidR="00C71A9F">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7CE893DB" w14:textId="77777777" w:rsidR="00C54FA2" w:rsidRPr="00456A0D" w:rsidRDefault="00C54FA2" w:rsidP="00C54FA2">
      <w:pPr>
        <w:rPr>
          <w:rFonts w:ascii="Arial" w:hAnsi="Arial" w:cs="Arial"/>
          <w:shd w:val="clear" w:color="auto" w:fill="FFFFFF"/>
        </w:rPr>
      </w:pPr>
    </w:p>
    <w:p w14:paraId="017D41D5" w14:textId="77777777" w:rsidR="00C54FA2" w:rsidRPr="0018180D" w:rsidRDefault="00C54FA2" w:rsidP="0018180D">
      <w:pPr>
        <w:pStyle w:val="Nadpis3"/>
        <w:rPr>
          <w:rFonts w:ascii="Arial" w:hAnsi="Arial" w:cs="Arial"/>
          <w:color w:val="auto"/>
        </w:rPr>
      </w:pPr>
      <w:bookmarkStart w:id="43" w:name="_Toc6386401"/>
      <w:r w:rsidRPr="0018180D">
        <w:rPr>
          <w:rFonts w:ascii="Arial" w:hAnsi="Arial" w:cs="Arial"/>
          <w:color w:val="auto"/>
        </w:rPr>
        <w:t>Elektronický akustický informační systém</w:t>
      </w:r>
      <w:bookmarkEnd w:id="43"/>
      <w:r w:rsidRPr="0018180D">
        <w:rPr>
          <w:rFonts w:ascii="Arial" w:hAnsi="Arial" w:cs="Arial"/>
          <w:color w:val="auto"/>
        </w:rPr>
        <w:t xml:space="preserve"> </w:t>
      </w:r>
    </w:p>
    <w:p w14:paraId="3D5332DD" w14:textId="2415D882"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 xml:space="preserve">Všechna </w:t>
      </w:r>
      <w:r w:rsidR="00F952DC">
        <w:rPr>
          <w:rFonts w:ascii="Arial" w:hAnsi="Arial" w:cs="Arial"/>
          <w:shd w:val="clear" w:color="auto" w:fill="FFFFFF"/>
        </w:rPr>
        <w:t xml:space="preserve">nová </w:t>
      </w:r>
      <w:r w:rsidRPr="00456A0D">
        <w:rPr>
          <w:rFonts w:ascii="Arial" w:hAnsi="Arial" w:cs="Arial"/>
          <w:shd w:val="clear" w:color="auto" w:fill="FFFFFF"/>
        </w:rPr>
        <w:t>vozidla vstupující do systému 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 xml:space="preserve">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informací cestujícím. Součástí elektronického akustického informačního systému je i </w:t>
      </w:r>
      <w:r w:rsidRPr="00456A0D">
        <w:rPr>
          <w:rFonts w:ascii="Arial" w:hAnsi="Arial" w:cs="Arial"/>
          <w:shd w:val="clear" w:color="auto" w:fill="FFFFFF"/>
        </w:rPr>
        <w:lastRenderedPageBreak/>
        <w:t>informační systém pro nevidomé – vybavení vozidla přijímačem signálu z osobní vysílačky nevidomého a automatického nahlášení čísla linky a směru jízdy.</w:t>
      </w:r>
    </w:p>
    <w:p w14:paraId="3BD321C0" w14:textId="77777777" w:rsidR="00C54FA2" w:rsidRPr="00456A0D" w:rsidRDefault="00C54FA2" w:rsidP="00C54FA2">
      <w:pPr>
        <w:spacing w:before="120" w:after="120" w:line="360" w:lineRule="auto"/>
        <w:rPr>
          <w:rFonts w:ascii="Arial" w:hAnsi="Arial" w:cs="Arial"/>
          <w:shd w:val="clear" w:color="auto" w:fill="FFFFFF"/>
        </w:rPr>
      </w:pPr>
    </w:p>
    <w:p w14:paraId="2DC2A369"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8A2FB1">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 xml:space="preserve">„Velké </w:t>
      </w:r>
      <w:proofErr w:type="spellStart"/>
      <w:proofErr w:type="gramStart"/>
      <w:r w:rsidR="005D31E0" w:rsidRPr="00F22348">
        <w:rPr>
          <w:rFonts w:cs="Arial"/>
          <w:shd w:val="clear" w:color="auto" w:fill="FFFFFF"/>
        </w:rPr>
        <w:t>Meziříčí,,</w:t>
      </w:r>
      <w:proofErr w:type="gramEnd"/>
      <w:r w:rsidR="005D31E0" w:rsidRPr="00F22348">
        <w:rPr>
          <w:rFonts w:cs="Arial"/>
          <w:shd w:val="clear" w:color="auto" w:fill="FFFFFF"/>
        </w:rPr>
        <w:t>Novosady</w:t>
      </w:r>
      <w:proofErr w:type="spellEnd"/>
      <w:r w:rsidR="008A2FB1" w:rsidRPr="00F22348">
        <w:rPr>
          <w:rFonts w:cs="Arial"/>
          <w:shd w:val="clear" w:color="auto" w:fill="FFFFFF"/>
        </w:rPr>
        <w:t>“</w:t>
      </w:r>
      <w:r w:rsidR="005D31E0" w:rsidRPr="00F22348">
        <w:rPr>
          <w:rFonts w:cs="Arial"/>
          <w:shd w:val="clear" w:color="auto" w:fill="FFFFFF"/>
        </w:rPr>
        <w:t>)</w:t>
      </w:r>
    </w:p>
    <w:p w14:paraId="15E5C501" w14:textId="6E7D55F1" w:rsidR="00C54FA2" w:rsidRPr="00F22348" w:rsidRDefault="00C54FA2" w:rsidP="005D31E0">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 xml:space="preserve">(například: „Příští zastávka Velké </w:t>
      </w:r>
      <w:proofErr w:type="spellStart"/>
      <w:proofErr w:type="gramStart"/>
      <w:r w:rsidR="005D31E0" w:rsidRPr="00F22348">
        <w:rPr>
          <w:rFonts w:cs="Arial"/>
          <w:shd w:val="clear" w:color="auto" w:fill="FFFFFF"/>
        </w:rPr>
        <w:t>Meziříčí,,</w:t>
      </w:r>
      <w:proofErr w:type="gramEnd"/>
      <w:r w:rsidR="005D31E0" w:rsidRPr="00F22348">
        <w:rPr>
          <w:rFonts w:cs="Arial"/>
          <w:shd w:val="clear" w:color="auto" w:fill="FFFFFF"/>
        </w:rPr>
        <w:t>Novosady</w:t>
      </w:r>
      <w:proofErr w:type="spellEnd"/>
      <w:r w:rsidR="005D31E0" w:rsidRPr="00F22348">
        <w:rPr>
          <w:rFonts w:cs="Arial"/>
          <w:shd w:val="clear" w:color="auto" w:fill="FFFFFF"/>
        </w:rPr>
        <w:t>“)</w:t>
      </w:r>
    </w:p>
    <w:p w14:paraId="5956E786" w14:textId="5AF596D8" w:rsidR="005D31E0" w:rsidRPr="00F22348" w:rsidRDefault="005D31E0" w:rsidP="005D31E0">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AC375A1" w14:textId="29FE7D45" w:rsidR="00C54FA2" w:rsidRPr="00F22348"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Označení zóny, ve které se nachází aktuální zastávka, resp. ve které se bude nacházet následující zastávka</w:t>
      </w:r>
      <w:r w:rsidR="007F7E04" w:rsidRPr="00456A0D">
        <w:rPr>
          <w:rFonts w:cs="Arial"/>
          <w:shd w:val="clear" w:color="auto" w:fill="FFFFFF"/>
        </w:rPr>
        <w:t>. Bude vyhlašováno při přejetí mezi zastávkami ležícím</w:t>
      </w:r>
      <w:r w:rsidR="00631F4E">
        <w:rPr>
          <w:rFonts w:cs="Arial"/>
          <w:shd w:val="clear" w:color="auto" w:fill="FFFFFF"/>
        </w:rPr>
        <w:t>i</w:t>
      </w:r>
      <w:r w:rsidR="007F7E04" w:rsidRPr="00456A0D">
        <w:rPr>
          <w:rFonts w:cs="Arial"/>
          <w:shd w:val="clear" w:color="auto" w:fill="FFFFFF"/>
        </w:rPr>
        <w:t xml:space="preserve"> i v různých zónách a u první zastávky ležící v nové zóně (například: </w:t>
      </w:r>
      <w:r w:rsidR="007F7E04" w:rsidRPr="00F22348">
        <w:rPr>
          <w:rFonts w:cs="Arial"/>
          <w:shd w:val="clear" w:color="auto" w:fill="FFFFFF"/>
        </w:rPr>
        <w:t xml:space="preserve">„Příští zastávka </w:t>
      </w:r>
      <w:r w:rsidR="00860520" w:rsidRPr="00F22348">
        <w:rPr>
          <w:rFonts w:cs="Arial"/>
          <w:shd w:val="clear" w:color="auto" w:fill="FFFFFF"/>
        </w:rPr>
        <w:t>Polná železniční stanice zóna 10</w:t>
      </w:r>
      <w:r w:rsidR="007F7E04" w:rsidRPr="00F22348">
        <w:rPr>
          <w:rFonts w:cs="Arial"/>
          <w:shd w:val="clear" w:color="auto" w:fill="FFFFFF"/>
        </w:rPr>
        <w:t>“</w:t>
      </w:r>
      <w:r w:rsidR="00860520" w:rsidRPr="00F22348">
        <w:rPr>
          <w:rFonts w:cs="Arial"/>
          <w:shd w:val="clear" w:color="auto" w:fill="FFFFFF"/>
        </w:rPr>
        <w:t>)</w:t>
      </w:r>
    </w:p>
    <w:p w14:paraId="27847928" w14:textId="77777777" w:rsidR="00C54FA2" w:rsidRPr="0099084D" w:rsidRDefault="00C54FA2" w:rsidP="00C54FA2">
      <w:pPr>
        <w:spacing w:before="120" w:after="120" w:line="360" w:lineRule="auto"/>
        <w:ind w:firstLine="284"/>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C54FA2">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C54FA2">
      <w:pPr>
        <w:spacing w:after="120" w:line="360" w:lineRule="auto"/>
        <w:ind w:left="357"/>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1F4D6F90" w:rsidR="00C54FA2" w:rsidRPr="00456A0D" w:rsidRDefault="00B70B49"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r>
        <w:t>min. 200 MB</w:t>
      </w:r>
      <w:r w:rsidRPr="00456A0D">
        <w:rPr>
          <w:rFonts w:cs="Arial"/>
          <w:shd w:val="clear" w:color="auto" w:fill="FFFFFF"/>
        </w:rPr>
        <w:t xml:space="preserve"> </w:t>
      </w:r>
      <w:r w:rsidR="00C54FA2" w:rsidRPr="00456A0D">
        <w:rPr>
          <w:rFonts w:cs="Arial"/>
          <w:shd w:val="clear" w:color="auto" w:fill="FFFFFF"/>
        </w:rPr>
        <w:t>pro nahrávky ve formátu mp2/mp3</w:t>
      </w:r>
    </w:p>
    <w:p w14:paraId="1716A087"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vyhlašování kombinovaného hlášení ve více jazycích (minimálně německy a anglicky)</w:t>
      </w:r>
    </w:p>
    <w:p w14:paraId="12BE42E8" w14:textId="77777777" w:rsidR="00C54FA2" w:rsidRPr="00456A0D" w:rsidRDefault="00C54FA2" w:rsidP="00C54FA2">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281987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p>
    <w:p w14:paraId="76612C4A"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A4F7D1E"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 xml:space="preserve">Strukturu hlášených informací a přesný obsah hlášení stanovuje po dohodě s dopravcem objednatel. Využití systému k reklamnímu hlášení podléhá schválení objednatele. Objednatel </w:t>
      </w:r>
      <w:r w:rsidRPr="00456A0D">
        <w:rPr>
          <w:rFonts w:ascii="Arial" w:hAnsi="Arial" w:cs="Arial"/>
          <w:shd w:val="clear" w:color="auto" w:fill="FFFFFF"/>
        </w:rPr>
        <w:lastRenderedPageBreak/>
        <w:t>může vyžadovat na vybraných spojích nebo ve vybraném období hlášení o změnách jízdních řádů, příp. jiné důležité informace spjaté s VDV.</w:t>
      </w:r>
    </w:p>
    <w:p w14:paraId="1C8914BC" w14:textId="77777777" w:rsidR="00267E3D" w:rsidRPr="00515B7C" w:rsidRDefault="00267E3D" w:rsidP="00515B7C">
      <w:pPr>
        <w:pStyle w:val="Nadpis3"/>
        <w:rPr>
          <w:rFonts w:ascii="Arial" w:hAnsi="Arial" w:cs="Arial"/>
          <w:color w:val="auto"/>
        </w:rPr>
      </w:pPr>
      <w:bookmarkStart w:id="44" w:name="_Toc6386402"/>
      <w:r w:rsidRPr="00515B7C">
        <w:rPr>
          <w:rFonts w:ascii="Arial" w:hAnsi="Arial" w:cs="Arial"/>
          <w:color w:val="auto"/>
        </w:rPr>
        <w:t>Signalizační zařízení uvnitř vozidla</w:t>
      </w:r>
      <w:bookmarkEnd w:id="44"/>
    </w:p>
    <w:p w14:paraId="51ED27AB" w14:textId="3D28132B" w:rsidR="00267E3D" w:rsidRPr="00456A0D" w:rsidRDefault="00267E3D" w:rsidP="00267E3D">
      <w:pPr>
        <w:spacing w:before="120" w:after="120" w:line="360" w:lineRule="auto"/>
        <w:ind w:firstLine="284"/>
        <w:rPr>
          <w:rFonts w:ascii="Arial" w:hAnsi="Arial" w:cs="Arial"/>
        </w:rPr>
      </w:pPr>
      <w:r w:rsidRPr="00456A0D">
        <w:rPr>
          <w:rFonts w:ascii="Arial" w:hAnsi="Arial" w:cs="Arial"/>
        </w:rPr>
        <w:t>V</w:t>
      </w:r>
      <w:r w:rsidR="00E0616A">
        <w:rPr>
          <w:rFonts w:ascii="Arial" w:hAnsi="Arial" w:cs="Arial"/>
        </w:rPr>
        <w:t xml:space="preserve"> každém novém</w:t>
      </w:r>
      <w:r w:rsidRPr="00456A0D">
        <w:rPr>
          <w:rFonts w:ascii="Arial" w:hAnsi="Arial" w:cs="Arial"/>
        </w:rPr>
        <w:t xml:space="preser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osoby se sníženou schopností pohybu a orientace</w:t>
      </w:r>
    </w:p>
    <w:p w14:paraId="2373E9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77777777" w:rsidR="00267E3D" w:rsidRPr="00515B7C" w:rsidRDefault="00267E3D" w:rsidP="00515B7C">
      <w:pPr>
        <w:pStyle w:val="Nadpis2"/>
        <w:rPr>
          <w:rFonts w:ascii="Arial" w:hAnsi="Arial" w:cs="Arial"/>
          <w:color w:val="auto"/>
        </w:rPr>
      </w:pPr>
      <w:bookmarkStart w:id="45" w:name="_Ref531858982"/>
      <w:bookmarkStart w:id="46" w:name="_Toc6386403"/>
      <w:r w:rsidRPr="00515B7C">
        <w:rPr>
          <w:rFonts w:ascii="Arial" w:hAnsi="Arial" w:cs="Arial"/>
          <w:color w:val="auto"/>
        </w:rPr>
        <w:t>Informační vitríny a informační materiály ve vozidle</w:t>
      </w:r>
      <w:bookmarkEnd w:id="45"/>
      <w:bookmarkEnd w:id="46"/>
    </w:p>
    <w:p w14:paraId="37216E9D" w14:textId="54940E31"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Každé </w:t>
      </w:r>
      <w:r w:rsidR="00E0616A">
        <w:rPr>
          <w:rFonts w:ascii="Arial" w:hAnsi="Arial" w:cs="Arial"/>
        </w:rPr>
        <w:t xml:space="preserve">nové </w:t>
      </w:r>
      <w:r w:rsidRPr="00456A0D">
        <w:rPr>
          <w:rFonts w:ascii="Arial" w:hAnsi="Arial" w:cs="Arial"/>
        </w:rPr>
        <w:t xml:space="preserve">vozidlo bude vybaveno alespoň jednou informační vitrínou pro sadu informačních materiálů umožňující umístění alespoň 2 listů ve formátu A3 na šířku. </w:t>
      </w:r>
    </w:p>
    <w:p w14:paraId="4DD9FD5E" w14:textId="5D3FC3E3" w:rsidR="00267E3D" w:rsidRPr="00456A0D" w:rsidRDefault="003A5B85" w:rsidP="00267E3D">
      <w:pPr>
        <w:spacing w:before="120" w:after="120" w:line="360" w:lineRule="auto"/>
        <w:ind w:firstLine="284"/>
        <w:rPr>
          <w:rFonts w:ascii="Arial" w:hAnsi="Arial" w:cs="Arial"/>
        </w:rPr>
      </w:pPr>
      <w:r>
        <w:rPr>
          <w:rFonts w:ascii="Arial" w:hAnsi="Arial" w:cs="Arial"/>
        </w:rPr>
        <w:t>P</w:t>
      </w:r>
      <w:r w:rsidR="00E34CA4">
        <w:rPr>
          <w:rFonts w:ascii="Arial" w:hAnsi="Arial" w:cs="Arial"/>
        </w:rPr>
        <w:t>okud tato vitrína nebude dostačovat,</w:t>
      </w:r>
      <w:r w:rsidR="00267E3D" w:rsidRPr="00456A0D">
        <w:rPr>
          <w:rFonts w:ascii="Arial" w:hAnsi="Arial" w:cs="Arial"/>
        </w:rPr>
        <w:t xml:space="preserve"> musí</w:t>
      </w:r>
      <w:r>
        <w:rPr>
          <w:rFonts w:ascii="Arial" w:hAnsi="Arial" w:cs="Arial"/>
        </w:rPr>
        <w:t xml:space="preserve"> dopravce</w:t>
      </w:r>
      <w:r w:rsidR="00267E3D" w:rsidRPr="00456A0D">
        <w:rPr>
          <w:rFonts w:ascii="Arial" w:hAnsi="Arial" w:cs="Arial"/>
        </w:rPr>
        <w:t xml:space="preserve"> umožnit umístění alespoň 2 (dalších) listů ve formátu A3 na šířku v informačních vitrínách, případně na jiných vhodných plochách. Tato sada obsahuje:</w:t>
      </w:r>
    </w:p>
    <w:p w14:paraId="3ED9D57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Výňatek ze sítě linek VDV</w:t>
      </w:r>
    </w:p>
    <w:p w14:paraId="1AE843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Informace o tarifních nabídkách VDV</w:t>
      </w:r>
    </w:p>
    <w:p w14:paraId="5B7867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Další dohodnuté materiály propagující veřejnou dopravu, VDV, případně další akce Kraje Vysočina</w:t>
      </w:r>
    </w:p>
    <w:p w14:paraId="3514B5E8"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zajistí, aby tato sada informací byla vždy aktuální.</w:t>
      </w:r>
    </w:p>
    <w:p w14:paraId="0E0881B2"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Dopravce je oprávněn zveřejňovat vlastní komerční sdělení pouze se souhlasem objednatele. </w:t>
      </w:r>
    </w:p>
    <w:p w14:paraId="768D7168" w14:textId="77777777" w:rsidR="00267E3D" w:rsidRPr="00515B7C" w:rsidRDefault="00267E3D" w:rsidP="00515B7C">
      <w:pPr>
        <w:pStyle w:val="Nadpis2"/>
        <w:rPr>
          <w:rFonts w:ascii="Arial" w:hAnsi="Arial" w:cs="Arial"/>
          <w:color w:val="auto"/>
        </w:rPr>
      </w:pPr>
      <w:bookmarkStart w:id="47" w:name="_Toc6386404"/>
      <w:r w:rsidRPr="00515B7C">
        <w:rPr>
          <w:rFonts w:ascii="Arial" w:hAnsi="Arial" w:cs="Arial"/>
          <w:color w:val="auto"/>
        </w:rPr>
        <w:t>Vnější vzhled vozidel</w:t>
      </w:r>
      <w:bookmarkEnd w:id="47"/>
    </w:p>
    <w:p w14:paraId="2B449499" w14:textId="73517933" w:rsidR="00267E3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05CF588D" w14:textId="77777777" w:rsidR="00571280" w:rsidRPr="00456A0D" w:rsidRDefault="00571280" w:rsidP="00267E3D">
      <w:pPr>
        <w:spacing w:before="120" w:after="120" w:line="360" w:lineRule="auto"/>
        <w:ind w:firstLine="284"/>
        <w:rPr>
          <w:rFonts w:ascii="Arial" w:eastAsia="Calibri" w:hAnsi="Arial" w:cs="Arial"/>
          <w:lang w:eastAsia="cs-CZ"/>
        </w:rPr>
      </w:pPr>
    </w:p>
    <w:p w14:paraId="4C440599" w14:textId="7852BA92" w:rsidR="00267E3D" w:rsidRPr="00456A0D" w:rsidRDefault="00267E3D" w:rsidP="00430D56">
      <w:pPr>
        <w:pStyle w:val="Odstavecseseznamem"/>
        <w:spacing w:before="120" w:after="120" w:line="360" w:lineRule="auto"/>
        <w:jc w:val="both"/>
        <w:rPr>
          <w:rFonts w:eastAsia="Calibri" w:cs="Arial"/>
          <w:b/>
          <w:lang w:eastAsia="cs-CZ"/>
        </w:rPr>
      </w:pPr>
      <w:r w:rsidRPr="00456A0D">
        <w:rPr>
          <w:rFonts w:eastAsia="Calibri" w:cs="Arial"/>
          <w:b/>
          <w:lang w:eastAsia="cs-CZ"/>
        </w:rPr>
        <w:lastRenderedPageBreak/>
        <w:t>Nová vozidla</w:t>
      </w:r>
      <w:r w:rsidR="00E0616A">
        <w:rPr>
          <w:rFonts w:eastAsia="Calibri" w:cs="Arial"/>
          <w:b/>
          <w:lang w:eastAsia="cs-CZ"/>
        </w:rPr>
        <w:t xml:space="preserve"> i starší vozidla</w:t>
      </w:r>
    </w:p>
    <w:p w14:paraId="52865DD9" w14:textId="1155CB76"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Základní prvky označení vnějších ploch vozidel a jejich barevné provedení musí být provedeno v souladu s Grafickým manuálem Veřejné dopravy Vysočiny</w:t>
      </w:r>
      <w:r w:rsidR="003A5B85">
        <w:rPr>
          <w:rFonts w:ascii="Arial" w:eastAsia="Calibri" w:hAnsi="Arial" w:cs="Arial"/>
          <w:bCs/>
        </w:rPr>
        <w:t xml:space="preserve"> pro starší vozidla</w:t>
      </w:r>
      <w:r w:rsidRPr="00456A0D">
        <w:rPr>
          <w:rFonts w:ascii="Arial" w:eastAsia="Calibri" w:hAnsi="Arial" w:cs="Arial"/>
          <w:bCs/>
        </w:rPr>
        <w:t>.</w:t>
      </w:r>
    </w:p>
    <w:p w14:paraId="07CB2161" w14:textId="77777777" w:rsidR="00267E3D" w:rsidRPr="00456A0D" w:rsidRDefault="00267E3D" w:rsidP="00267E3D">
      <w:pPr>
        <w:spacing w:before="360" w:after="60" w:line="360" w:lineRule="auto"/>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674164BC" w:rsidR="00267E3D" w:rsidRPr="00F22348"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9F06D8">
        <w:rPr>
          <w:rFonts w:ascii="Arial" w:eastAsia="Calibri" w:hAnsi="Arial" w:cs="Arial"/>
          <w:lang w:eastAsia="cs-CZ"/>
        </w:rPr>
        <w:t>.</w:t>
      </w:r>
    </w:p>
    <w:p w14:paraId="36D9F01B" w14:textId="77777777" w:rsidR="00267E3D" w:rsidRPr="00456A0D"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Mezinárodního symbolu přístupnosti</w:t>
      </w:r>
      <w:r w:rsidRPr="00456A0D">
        <w:rPr>
          <w:rStyle w:val="Znakapoznpodarou"/>
          <w:rFonts w:ascii="Arial" w:eastAsia="Calibri" w:hAnsi="Arial" w:cs="Arial"/>
          <w:lang w:eastAsia="cs-CZ"/>
        </w:rPr>
        <w:footnoteReference w:id="6"/>
      </w:r>
      <w:r w:rsidRPr="00456A0D">
        <w:rPr>
          <w:rFonts w:ascii="Arial" w:eastAsia="Calibri" w:hAnsi="Arial" w:cs="Arial"/>
          <w:lang w:eastAsia="cs-CZ"/>
        </w:rPr>
        <w:t xml:space="preserve"> a dalšími relevantními symboly – piktogramy.</w:t>
      </w:r>
    </w:p>
    <w:p w14:paraId="61DD10ED" w14:textId="77777777" w:rsidR="00267E3D" w:rsidRPr="005C69F5" w:rsidRDefault="00267E3D" w:rsidP="005C69F5">
      <w:pPr>
        <w:pStyle w:val="Nadpis2"/>
        <w:rPr>
          <w:rFonts w:ascii="Arial" w:hAnsi="Arial" w:cs="Arial"/>
          <w:color w:val="auto"/>
        </w:rPr>
      </w:pPr>
      <w:bookmarkStart w:id="48" w:name="_Toc6386405"/>
      <w:r w:rsidRPr="005C69F5">
        <w:rPr>
          <w:rFonts w:ascii="Arial" w:hAnsi="Arial" w:cs="Arial"/>
          <w:color w:val="auto"/>
        </w:rPr>
        <w:t>Informační piktogramy na vnější straně vozidla a uvnitř vozidla</w:t>
      </w:r>
      <w:bookmarkEnd w:id="48"/>
    </w:p>
    <w:p w14:paraId="78DF3B1F" w14:textId="77777777" w:rsidR="00267E3D" w:rsidRPr="005C69F5" w:rsidRDefault="00267E3D" w:rsidP="005C69F5">
      <w:pPr>
        <w:pStyle w:val="Nadpis3"/>
        <w:rPr>
          <w:rFonts w:ascii="Arial" w:hAnsi="Arial" w:cs="Arial"/>
          <w:color w:val="auto"/>
        </w:rPr>
      </w:pPr>
      <w:bookmarkStart w:id="49" w:name="_Toc6386406"/>
      <w:r w:rsidRPr="005C69F5">
        <w:rPr>
          <w:rFonts w:ascii="Arial" w:hAnsi="Arial" w:cs="Arial"/>
          <w:color w:val="auto"/>
        </w:rPr>
        <w:t>Informační piktogramy na vnější straně vozidla</w:t>
      </w:r>
      <w:bookmarkEnd w:id="49"/>
    </w:p>
    <w:p w14:paraId="26EC0B1A"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Dveře určené pro nástup s kočárkem</w:t>
      </w:r>
    </w:p>
    <w:p w14:paraId="6FB984B7"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7"/>
      </w:r>
      <w:r w:rsidRPr="00456A0D">
        <w:rPr>
          <w:rFonts w:ascii="Arial" w:eastAsia="Calibri" w:hAnsi="Arial" w:cs="Arial"/>
        </w:rPr>
        <w:t xml:space="preserve"> </w:t>
      </w:r>
    </w:p>
    <w:p w14:paraId="1FBC5C35" w14:textId="77777777" w:rsidR="00267E3D" w:rsidRPr="005C69F5" w:rsidRDefault="00267E3D" w:rsidP="005C69F5">
      <w:pPr>
        <w:pStyle w:val="Nadpis3"/>
        <w:rPr>
          <w:rFonts w:ascii="Arial" w:hAnsi="Arial" w:cs="Arial"/>
          <w:color w:val="auto"/>
        </w:rPr>
      </w:pPr>
      <w:bookmarkStart w:id="50" w:name="_Toc6386407"/>
      <w:r w:rsidRPr="005C69F5">
        <w:rPr>
          <w:rFonts w:ascii="Arial" w:hAnsi="Arial" w:cs="Arial"/>
          <w:color w:val="auto"/>
        </w:rPr>
        <w:t>Informační piktogramy uvnitř vozidla</w:t>
      </w:r>
      <w:bookmarkEnd w:id="50"/>
    </w:p>
    <w:p w14:paraId="182A2E7B"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Dále bude ve vozidle označeno (piktogramem, či jinou vhodnou vysvětlivkou) signalizační zařízení určené pro:</w:t>
      </w:r>
    </w:p>
    <w:p w14:paraId="41469EFC"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58D49B1D" w:rsidR="00624AEC"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6F4F8A83" w14:textId="77777777" w:rsidR="00624AEC" w:rsidRDefault="00624AEC">
      <w:pPr>
        <w:rPr>
          <w:rFonts w:ascii="Arial" w:eastAsia="Calibri" w:hAnsi="Arial" w:cs="Arial"/>
        </w:rPr>
      </w:pPr>
      <w:r>
        <w:rPr>
          <w:rFonts w:ascii="Arial" w:eastAsia="Calibri" w:hAnsi="Arial" w:cs="Arial"/>
        </w:rPr>
        <w:br w:type="page"/>
      </w:r>
    </w:p>
    <w:p w14:paraId="5D63CDA2" w14:textId="77777777" w:rsidR="00267E3D" w:rsidRPr="00456A0D" w:rsidRDefault="00267E3D" w:rsidP="00267E3D">
      <w:pPr>
        <w:numPr>
          <w:ilvl w:val="1"/>
          <w:numId w:val="8"/>
        </w:numPr>
        <w:spacing w:before="60" w:after="60" w:line="360" w:lineRule="auto"/>
        <w:jc w:val="both"/>
        <w:rPr>
          <w:rFonts w:ascii="Arial" w:eastAsia="Calibri" w:hAnsi="Arial" w:cs="Arial"/>
        </w:rPr>
      </w:pPr>
    </w:p>
    <w:p w14:paraId="46CD68A7" w14:textId="77777777" w:rsidR="00267E3D" w:rsidRPr="005C69F5" w:rsidRDefault="00267E3D" w:rsidP="005C69F5">
      <w:pPr>
        <w:pStyle w:val="Nadpis3"/>
        <w:rPr>
          <w:rFonts w:ascii="Arial" w:hAnsi="Arial" w:cs="Arial"/>
          <w:color w:val="auto"/>
        </w:rPr>
      </w:pPr>
      <w:bookmarkStart w:id="51" w:name="_Toc6386408"/>
      <w:r w:rsidRPr="005C69F5">
        <w:rPr>
          <w:rFonts w:ascii="Arial" w:hAnsi="Arial" w:cs="Arial"/>
          <w:color w:val="auto"/>
        </w:rPr>
        <w:t>Příklady grafické podoby piktogramů</w:t>
      </w:r>
      <w:bookmarkEnd w:id="51"/>
    </w:p>
    <w:p w14:paraId="1B29B2B2" w14:textId="6281445D" w:rsidR="005C69F5"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802FEC">
      <w:pPr>
        <w:rPr>
          <w:rFonts w:ascii="Arial" w:eastAsia="Calibri" w:hAnsi="Arial" w:cs="Arial"/>
          <w:i/>
        </w:rPr>
      </w:pPr>
      <w:r w:rsidRPr="00456A0D">
        <w:rPr>
          <w:rFonts w:ascii="Arial" w:eastAsia="Calibri" w:hAnsi="Arial" w:cs="Arial"/>
          <w:i/>
        </w:rPr>
        <w:t>Doporučené zobrazení označení místa pro kočárek</w:t>
      </w:r>
    </w:p>
    <w:p w14:paraId="6D10EC40"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815C18A" wp14:editId="15AE7D90">
            <wp:extent cx="1104900" cy="11049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kocarek.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3D4439C1" w14:textId="77777777" w:rsidR="00267E3D" w:rsidRPr="00456A0D" w:rsidRDefault="00267E3D" w:rsidP="00267E3D">
      <w:pPr>
        <w:spacing w:after="0" w:line="288" w:lineRule="auto"/>
        <w:rPr>
          <w:rFonts w:ascii="Arial" w:eastAsia="Calibri" w:hAnsi="Arial" w:cs="Arial"/>
          <w:lang w:eastAsia="cs-CZ"/>
        </w:rPr>
      </w:pPr>
    </w:p>
    <w:p w14:paraId="7D68672B" w14:textId="77777777" w:rsidR="00267E3D" w:rsidRPr="00456A0D" w:rsidRDefault="00267E3D" w:rsidP="00267E3D">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6213BA27" wp14:editId="29D956E4">
            <wp:extent cx="1102360" cy="1102360"/>
            <wp:effectExtent l="0" t="0" r="2540" b="254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vozik.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102360" cy="1102360"/>
                    </a:xfrm>
                    <a:prstGeom prst="rect">
                      <a:avLst/>
                    </a:prstGeom>
                  </pic:spPr>
                </pic:pic>
              </a:graphicData>
            </a:graphic>
          </wp:inline>
        </w:drawing>
      </w:r>
    </w:p>
    <w:p w14:paraId="37120778" w14:textId="77777777" w:rsidR="00267E3D" w:rsidRPr="00456A0D" w:rsidRDefault="00267E3D" w:rsidP="00267E3D">
      <w:pPr>
        <w:spacing w:after="0" w:line="288" w:lineRule="auto"/>
        <w:rPr>
          <w:rFonts w:ascii="Arial" w:eastAsia="Calibri" w:hAnsi="Arial" w:cs="Arial"/>
          <w:lang w:eastAsia="cs-CZ"/>
        </w:rPr>
      </w:pPr>
    </w:p>
    <w:p w14:paraId="49B54C94" w14:textId="77777777" w:rsidR="00267E3D" w:rsidRPr="00456A0D" w:rsidRDefault="00267E3D" w:rsidP="00267E3D">
      <w:pPr>
        <w:spacing w:after="0" w:line="288" w:lineRule="auto"/>
        <w:ind w:left="426"/>
        <w:rPr>
          <w:rFonts w:ascii="Arial" w:eastAsia="Calibri" w:hAnsi="Arial" w:cs="Arial"/>
          <w:lang w:eastAsia="cs-CZ"/>
        </w:rPr>
      </w:pPr>
      <w:r w:rsidRPr="00456A0D">
        <w:rPr>
          <w:rFonts w:ascii="Arial" w:eastAsia="Calibri" w:hAnsi="Arial" w:cs="Arial"/>
          <w:i/>
        </w:rPr>
        <w:t>Doporučené zobrazení označení sedadel vyhrazených pro těhotné ženy a osoby tělesně hendikepované</w:t>
      </w:r>
    </w:p>
    <w:p w14:paraId="4B479644"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1E731D0" wp14:editId="6D6EA8E4">
            <wp:extent cx="2014855" cy="960755"/>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sedadlo-OOSPO.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014855" cy="960755"/>
                    </a:xfrm>
                    <a:prstGeom prst="rect">
                      <a:avLst/>
                    </a:prstGeom>
                  </pic:spPr>
                </pic:pic>
              </a:graphicData>
            </a:graphic>
          </wp:inline>
        </w:drawing>
      </w:r>
    </w:p>
    <w:p w14:paraId="145C9A01" w14:textId="77777777" w:rsidR="00267E3D" w:rsidRPr="00456A0D" w:rsidRDefault="00267E3D" w:rsidP="00267E3D">
      <w:pPr>
        <w:rPr>
          <w:rFonts w:ascii="Arial" w:hAnsi="Arial" w:cs="Arial"/>
        </w:rPr>
      </w:pPr>
    </w:p>
    <w:p w14:paraId="3F8CD009" w14:textId="7720858F"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Všechny používané piktogramy musí být vyobrazeny v souladu s platnými normami </w:t>
      </w:r>
      <w:r w:rsidRPr="00456A0D">
        <w:rPr>
          <w:rFonts w:ascii="Arial" w:eastAsia="Calibri" w:hAnsi="Arial" w:cs="Arial"/>
          <w:lang w:eastAsia="cs-CZ"/>
        </w:rPr>
        <w:br/>
        <w:t>a standardy, zejména s ČSN ISO 7001 a Vyhláškou č. 398/2009 Sb.</w:t>
      </w:r>
      <w:r w:rsidR="00525E94">
        <w:rPr>
          <w:rFonts w:ascii="Arial" w:eastAsia="Calibri" w:hAnsi="Arial" w:cs="Arial"/>
          <w:lang w:eastAsia="cs-CZ"/>
        </w:rPr>
        <w:t>,</w:t>
      </w:r>
      <w:r w:rsidR="00525E94" w:rsidRPr="00525E94">
        <w:t xml:space="preserve"> </w:t>
      </w:r>
      <w:r w:rsidR="00525E94" w:rsidRPr="00525E94">
        <w:rPr>
          <w:rFonts w:ascii="Arial" w:eastAsia="Calibri" w:hAnsi="Arial" w:cs="Arial"/>
          <w:lang w:eastAsia="cs-CZ"/>
        </w:rPr>
        <w:t>o obecných technických požadavcích zabezpečujících bezbariérové užívání staveb</w:t>
      </w:r>
      <w:r w:rsidR="00525E94">
        <w:rPr>
          <w:rFonts w:ascii="Arial" w:eastAsia="Calibri" w:hAnsi="Arial" w:cs="Arial"/>
          <w:lang w:eastAsia="cs-CZ"/>
        </w:rPr>
        <w:t>.</w:t>
      </w:r>
      <w:r w:rsidRPr="00456A0D">
        <w:rPr>
          <w:rFonts w:ascii="Arial" w:eastAsia="Calibri" w:hAnsi="Arial" w:cs="Arial"/>
          <w:lang w:eastAsia="cs-CZ"/>
        </w:rPr>
        <w:t xml:space="preserve"> Nejmenší povolený rozměr vyobrazení je 100 x 100 mm.</w:t>
      </w:r>
    </w:p>
    <w:p w14:paraId="2678210C" w14:textId="77777777" w:rsidR="004B6D3A" w:rsidRPr="00724AE9" w:rsidRDefault="004B6D3A" w:rsidP="00724AE9">
      <w:pPr>
        <w:pStyle w:val="Nadpis2"/>
        <w:rPr>
          <w:rFonts w:ascii="Arial" w:hAnsi="Arial" w:cs="Arial"/>
          <w:color w:val="auto"/>
        </w:rPr>
      </w:pPr>
      <w:bookmarkStart w:id="52" w:name="_Toc6386409"/>
      <w:r w:rsidRPr="00724AE9">
        <w:rPr>
          <w:rFonts w:ascii="Arial" w:hAnsi="Arial" w:cs="Arial"/>
          <w:color w:val="auto"/>
        </w:rPr>
        <w:t>Přeprava osob se sníženou schopností pohybu a orientace, dětských kočárků a invalidních vozíků</w:t>
      </w:r>
      <w:bookmarkEnd w:id="52"/>
    </w:p>
    <w:p w14:paraId="6998993C"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1BD0991E" w:rsidR="004B6D3A" w:rsidRDefault="004B6D3A" w:rsidP="00DA3356">
      <w:pPr>
        <w:spacing w:before="120" w:after="120" w:line="360" w:lineRule="auto"/>
        <w:ind w:firstLine="284"/>
        <w:jc w:val="both"/>
        <w:rPr>
          <w:rFonts w:ascii="Arial" w:hAnsi="Arial" w:cs="Arial"/>
        </w:rPr>
      </w:pPr>
      <w:r w:rsidRPr="00456A0D">
        <w:rPr>
          <w:rFonts w:ascii="Arial" w:hAnsi="Arial" w:cs="Arial"/>
        </w:rPr>
        <w:lastRenderedPageBreak/>
        <w:t xml:space="preserve">Všechna vozidla musí umožnit přepravu </w:t>
      </w:r>
      <w:r w:rsidR="00E0616A">
        <w:rPr>
          <w:rFonts w:ascii="Arial" w:hAnsi="Arial" w:cs="Arial"/>
        </w:rPr>
        <w:t xml:space="preserve">alespoň 1 </w:t>
      </w:r>
      <w:r w:rsidRPr="00456A0D">
        <w:rPr>
          <w:rFonts w:ascii="Arial" w:hAnsi="Arial" w:cs="Arial"/>
        </w:rPr>
        <w:t>kočárk</w:t>
      </w:r>
      <w:r w:rsidR="004A5FAB">
        <w:rPr>
          <w:rFonts w:ascii="Arial" w:hAnsi="Arial" w:cs="Arial"/>
        </w:rPr>
        <w:t>u</w:t>
      </w:r>
      <w:r w:rsidRPr="00456A0D">
        <w:rPr>
          <w:rFonts w:ascii="Arial" w:hAnsi="Arial" w:cs="Arial"/>
        </w:rPr>
        <w:t xml:space="preserve"> nebo invalidníh</w:t>
      </w:r>
      <w:r w:rsidR="004A5FAB">
        <w:rPr>
          <w:rFonts w:ascii="Arial" w:hAnsi="Arial" w:cs="Arial"/>
        </w:rPr>
        <w:t>o</w:t>
      </w:r>
      <w:r w:rsidRPr="00456A0D">
        <w:rPr>
          <w:rFonts w:ascii="Arial" w:hAnsi="Arial" w:cs="Arial"/>
        </w:rPr>
        <w:t xml:space="preserve"> vozík</w:t>
      </w:r>
      <w:r w:rsidR="004A5FAB">
        <w:rPr>
          <w:rFonts w:ascii="Arial" w:hAnsi="Arial" w:cs="Arial"/>
        </w:rPr>
        <w:t>u</w:t>
      </w:r>
      <w:r w:rsidRPr="00456A0D">
        <w:rPr>
          <w:rFonts w:ascii="Arial" w:hAnsi="Arial" w:cs="Arial"/>
        </w:rPr>
        <w:t xml:space="preserve"> Ve všech vozidlech musí být vyznačena alespoň dvě místa pro osoby s omezenou či zhoršenou schopností pohybu a orientace.</w:t>
      </w:r>
    </w:p>
    <w:p w14:paraId="337B2221" w14:textId="52D8B1C0" w:rsidR="00A57011" w:rsidRPr="00456A0D" w:rsidRDefault="00A57011" w:rsidP="00DA3356">
      <w:pPr>
        <w:spacing w:before="120" w:after="120" w:line="360" w:lineRule="auto"/>
        <w:ind w:firstLine="284"/>
        <w:jc w:val="both"/>
        <w:rPr>
          <w:rFonts w:ascii="Arial" w:hAnsi="Arial" w:cs="Arial"/>
        </w:rPr>
      </w:pPr>
      <w:r>
        <w:rPr>
          <w:rFonts w:ascii="Arial" w:hAnsi="Arial" w:cs="Arial"/>
        </w:rPr>
        <w:t xml:space="preserve">Všechna vozidla provozována v systému VDV musí pro přepravu </w:t>
      </w:r>
      <w:r w:rsidR="00E3291D">
        <w:rPr>
          <w:rFonts w:ascii="Arial" w:hAnsi="Arial" w:cs="Arial"/>
        </w:rPr>
        <w:t xml:space="preserve">se sníženou schopností pohybu a orientace, dětských kočárků a invalidních vozíků </w:t>
      </w:r>
      <w:r>
        <w:rPr>
          <w:rFonts w:ascii="Arial" w:hAnsi="Arial" w:cs="Arial"/>
        </w:rPr>
        <w:t>splňovat Nařízení vlády č.</w:t>
      </w:r>
      <w:r w:rsidR="00525E94">
        <w:rPr>
          <w:rFonts w:ascii="Arial" w:hAnsi="Arial" w:cs="Arial"/>
        </w:rPr>
        <w:t> </w:t>
      </w:r>
      <w:r>
        <w:rPr>
          <w:rFonts w:ascii="Arial" w:hAnsi="Arial" w:cs="Arial"/>
        </w:rPr>
        <w:t>63/2011</w:t>
      </w:r>
      <w:r w:rsidR="00525E94">
        <w:rPr>
          <w:rFonts w:ascii="Arial" w:hAnsi="Arial" w:cs="Arial"/>
        </w:rPr>
        <w:t> </w:t>
      </w:r>
      <w:r>
        <w:rPr>
          <w:rFonts w:ascii="Arial" w:hAnsi="Arial" w:cs="Arial"/>
        </w:rPr>
        <w:t>Sb.,</w:t>
      </w:r>
      <w:r w:rsidR="00E3291D">
        <w:rPr>
          <w:rFonts w:ascii="Arial" w:hAnsi="Arial" w:cs="Arial"/>
        </w:rPr>
        <w:t xml:space="preserve"> </w:t>
      </w:r>
      <w:r w:rsidR="00E3291D">
        <w:rPr>
          <w:rFonts w:ascii="Arial" w:hAnsi="Arial" w:cs="Arial"/>
          <w:bCs/>
          <w:shd w:val="clear" w:color="auto" w:fill="FFFFFF"/>
        </w:rPr>
        <w:t xml:space="preserve">o stanovení minimálních hodnot a ukazatelů standardů kvality a bezpečnosti a o způsobu jejich prokazování v souvislosti s poskytováním veřejných služeb v přepravě cestujících. </w:t>
      </w:r>
      <w:r>
        <w:rPr>
          <w:rFonts w:ascii="Arial" w:hAnsi="Arial" w:cs="Arial"/>
        </w:rPr>
        <w:t xml:space="preserve"> </w:t>
      </w:r>
    </w:p>
    <w:p w14:paraId="41E5EC4C" w14:textId="77777777" w:rsidR="004B6D3A" w:rsidRPr="00724AE9" w:rsidRDefault="004B6D3A" w:rsidP="00724AE9">
      <w:pPr>
        <w:pStyle w:val="Nadpis2"/>
        <w:rPr>
          <w:rFonts w:ascii="Arial" w:hAnsi="Arial" w:cs="Arial"/>
          <w:color w:val="auto"/>
        </w:rPr>
      </w:pPr>
      <w:bookmarkStart w:id="53" w:name="_Toc6386410"/>
      <w:r w:rsidRPr="00724AE9">
        <w:rPr>
          <w:rFonts w:ascii="Arial" w:hAnsi="Arial" w:cs="Arial"/>
          <w:color w:val="auto"/>
        </w:rPr>
        <w:t>Klimatická a světelná pohoda ve vozidlech</w:t>
      </w:r>
      <w:bookmarkEnd w:id="53"/>
    </w:p>
    <w:p w14:paraId="2CA6ED89" w14:textId="77777777" w:rsidR="004B6D3A" w:rsidRPr="00724AE9" w:rsidRDefault="004B6D3A" w:rsidP="00724AE9">
      <w:pPr>
        <w:pStyle w:val="Nadpis3"/>
        <w:rPr>
          <w:rFonts w:ascii="Arial" w:hAnsi="Arial" w:cs="Arial"/>
          <w:color w:val="auto"/>
        </w:rPr>
      </w:pPr>
      <w:bookmarkStart w:id="54" w:name="_Toc6386411"/>
      <w:r w:rsidRPr="00724AE9">
        <w:rPr>
          <w:rFonts w:ascii="Arial" w:hAnsi="Arial" w:cs="Arial"/>
          <w:color w:val="auto"/>
        </w:rPr>
        <w:t>Klimatická pohoda ve vozidlech</w:t>
      </w:r>
      <w:bookmarkEnd w:id="54"/>
    </w:p>
    <w:p w14:paraId="1AF37704" w14:textId="77777777" w:rsidR="004B6D3A" w:rsidRPr="00456A0D" w:rsidRDefault="004B6D3A" w:rsidP="002E54DD">
      <w:pPr>
        <w:spacing w:before="120" w:after="120" w:line="360" w:lineRule="auto"/>
        <w:ind w:firstLine="284"/>
        <w:jc w:val="both"/>
        <w:rPr>
          <w:rFonts w:ascii="Arial" w:hAnsi="Arial" w:cs="Arial"/>
        </w:rPr>
      </w:pPr>
      <w:r w:rsidRPr="00456A0D">
        <w:rPr>
          <w:rFonts w:ascii="Arial" w:hAnsi="Arial" w:cs="Arial"/>
        </w:rPr>
        <w:t>Všechna vozidla v systému VDV musí být vybavena funkčním zařízením pro měření teploty ve vozidle.</w:t>
      </w:r>
    </w:p>
    <w:p w14:paraId="666AC680" w14:textId="0F3BD36B" w:rsidR="00B24581" w:rsidRPr="00456A0D" w:rsidRDefault="004B6D3A" w:rsidP="009372C5">
      <w:pPr>
        <w:spacing w:before="120" w:after="120" w:line="360" w:lineRule="auto"/>
        <w:ind w:firstLine="284"/>
        <w:jc w:val="both"/>
        <w:rPr>
          <w:rFonts w:ascii="Arial" w:hAnsi="Arial" w:cs="Arial"/>
        </w:rPr>
      </w:pPr>
      <w:r w:rsidRPr="00456A0D">
        <w:rPr>
          <w:rFonts w:ascii="Arial" w:hAnsi="Arial" w:cs="Arial"/>
        </w:rPr>
        <w:t>Dopravce je povinen zajistit, aby veškerá nová vozidla byla vybavena funkční klimatizací</w:t>
      </w:r>
      <w:r w:rsidR="00F9066B" w:rsidRPr="00456A0D">
        <w:rPr>
          <w:rFonts w:ascii="Arial" w:hAnsi="Arial" w:cs="Arial"/>
        </w:rPr>
        <w:t xml:space="preserve"> </w:t>
      </w:r>
      <w:r w:rsidR="00901FB5">
        <w:rPr>
          <w:rFonts w:ascii="Arial" w:hAnsi="Arial" w:cs="Arial"/>
        </w:rPr>
        <w:t>vnitřních prostor vozidla</w:t>
      </w:r>
      <w:r w:rsidR="00525E94">
        <w:rPr>
          <w:rFonts w:ascii="Arial" w:hAnsi="Arial" w:cs="Arial"/>
        </w:rPr>
        <w:t>.</w:t>
      </w:r>
      <w:r w:rsidR="00901FB5">
        <w:rPr>
          <w:rFonts w:ascii="Arial" w:hAnsi="Arial" w:cs="Arial"/>
        </w:rPr>
        <w:t xml:space="preserve"> </w:t>
      </w:r>
    </w:p>
    <w:p w14:paraId="031A6C85" w14:textId="77777777" w:rsidR="000977CD" w:rsidRPr="0022277F" w:rsidRDefault="000977CD" w:rsidP="0022277F">
      <w:pPr>
        <w:pStyle w:val="Nadpis3"/>
        <w:rPr>
          <w:rFonts w:ascii="Arial" w:hAnsi="Arial" w:cs="Arial"/>
          <w:color w:val="auto"/>
        </w:rPr>
      </w:pPr>
      <w:bookmarkStart w:id="55" w:name="_Toc6386412"/>
      <w:r w:rsidRPr="0022277F">
        <w:rPr>
          <w:rFonts w:ascii="Arial" w:hAnsi="Arial" w:cs="Arial"/>
          <w:color w:val="auto"/>
        </w:rPr>
        <w:t>Světelná pohoda ve vozidlech</w:t>
      </w:r>
      <w:bookmarkEnd w:id="55"/>
    </w:p>
    <w:p w14:paraId="27C1EAC2" w14:textId="77777777" w:rsidR="000977CD" w:rsidRPr="00456A0D" w:rsidRDefault="000977CD" w:rsidP="000977CD">
      <w:pPr>
        <w:spacing w:before="120" w:after="120" w:line="360" w:lineRule="auto"/>
        <w:ind w:firstLine="284"/>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p>
    <w:p w14:paraId="5557D00C" w14:textId="34180BA6" w:rsidR="000977CD" w:rsidRPr="00456A0D" w:rsidRDefault="000977CD" w:rsidP="000977CD">
      <w:pPr>
        <w:spacing w:line="360" w:lineRule="auto"/>
        <w:ind w:firstLine="284"/>
        <w:rPr>
          <w:rFonts w:ascii="Arial" w:hAnsi="Arial" w:cs="Arial"/>
        </w:rPr>
      </w:pPr>
      <w:r w:rsidRPr="00456A0D">
        <w:rPr>
          <w:rFonts w:ascii="Arial" w:hAnsi="Arial" w:cs="Arial"/>
        </w:rPr>
        <w:t>Jakýkoliv polep oken, vyjma vymezeného prostoru zadního čela vozidla</w:t>
      </w:r>
      <w:r w:rsidRPr="00456A0D">
        <w:rPr>
          <w:rStyle w:val="Znakapoznpodarou"/>
          <w:rFonts w:ascii="Arial" w:hAnsi="Arial" w:cs="Arial"/>
        </w:rPr>
        <w:footnoteReference w:id="8"/>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E20C7D">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67FB67F" w14:textId="77777777" w:rsidR="00267E3D" w:rsidRPr="00456A0D" w:rsidRDefault="00267E3D" w:rsidP="00C54FA2">
      <w:pPr>
        <w:spacing w:before="120" w:after="120" w:line="360" w:lineRule="auto"/>
        <w:ind w:firstLine="284"/>
        <w:rPr>
          <w:rFonts w:ascii="Arial" w:hAnsi="Arial" w:cs="Arial"/>
          <w:shd w:val="clear" w:color="auto" w:fill="FFFFFF"/>
        </w:rPr>
      </w:pPr>
    </w:p>
    <w:p w14:paraId="791EACAF" w14:textId="77777777" w:rsidR="000977CD" w:rsidRPr="00B717F0" w:rsidRDefault="000977CD" w:rsidP="00B717F0">
      <w:pPr>
        <w:pStyle w:val="Nadpis2"/>
        <w:rPr>
          <w:rFonts w:ascii="Arial" w:hAnsi="Arial" w:cs="Arial"/>
          <w:color w:val="auto"/>
        </w:rPr>
      </w:pPr>
      <w:bookmarkStart w:id="56" w:name="_Toc6386413"/>
      <w:r w:rsidRPr="00B717F0">
        <w:rPr>
          <w:rFonts w:ascii="Arial" w:hAnsi="Arial" w:cs="Arial"/>
          <w:color w:val="auto"/>
        </w:rPr>
        <w:t>Čistota vozidel</w:t>
      </w:r>
      <w:bookmarkEnd w:id="56"/>
    </w:p>
    <w:p w14:paraId="28D3A1FF" w14:textId="77777777"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Dopravce je povinen zajistit, aby interiér a exteriér vozidel provozovaných v rámci 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77777777" w:rsidR="000977CD" w:rsidRPr="00B717F0" w:rsidRDefault="000977CD" w:rsidP="00B717F0">
      <w:pPr>
        <w:pStyle w:val="Nadpis2"/>
        <w:rPr>
          <w:rFonts w:ascii="Arial" w:hAnsi="Arial" w:cs="Arial"/>
          <w:color w:val="auto"/>
        </w:rPr>
      </w:pPr>
      <w:bookmarkStart w:id="57" w:name="_Toc6386414"/>
      <w:r w:rsidRPr="00B717F0">
        <w:rPr>
          <w:rFonts w:ascii="Arial" w:hAnsi="Arial" w:cs="Arial"/>
          <w:color w:val="auto"/>
        </w:rPr>
        <w:lastRenderedPageBreak/>
        <w:t>Technický stav a průměrné stáří vozidel</w:t>
      </w:r>
      <w:bookmarkEnd w:id="57"/>
    </w:p>
    <w:p w14:paraId="7B20DDDA" w14:textId="1983BDA4"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Veškerá vozidla v systému VDV musí být v dobrém technickém stavu, s platnou technickou kontrolou a musí splňovat všechny související zákonné normy. Vozidla musí být v takovém stavu, aby cestující nebyli obtěžováni hlukem, zápachem nebo vibracemi vyššími</w:t>
      </w:r>
      <w:r w:rsidR="00E20C7D">
        <w:rPr>
          <w:rFonts w:ascii="Arial" w:hAnsi="Arial" w:cs="Arial"/>
        </w:rPr>
        <w:t>,</w:t>
      </w:r>
      <w:r w:rsidRPr="00456A0D">
        <w:rPr>
          <w:rFonts w:ascii="Arial" w:hAnsi="Arial" w:cs="Arial"/>
        </w:rPr>
        <w:t xml:space="preserve"> než je u daného typu vozidla obvyklé. </w:t>
      </w:r>
    </w:p>
    <w:p w14:paraId="11D0A974" w14:textId="668F9883" w:rsidR="00624AEC" w:rsidRDefault="00971D6F" w:rsidP="00971D6F">
      <w:pPr>
        <w:spacing w:before="240" w:line="360" w:lineRule="auto"/>
        <w:jc w:val="both"/>
        <w:rPr>
          <w:rStyle w:val="Odkaznakoment"/>
          <w:rFonts w:ascii="Arial" w:hAnsi="Arial" w:cs="Arial"/>
          <w:sz w:val="22"/>
          <w:szCs w:val="22"/>
        </w:rPr>
      </w:pPr>
      <w:r w:rsidRPr="00456A0D">
        <w:rPr>
          <w:rFonts w:ascii="Arial" w:hAnsi="Arial" w:cs="Arial"/>
          <w:bCs/>
          <w:shd w:val="clear" w:color="auto" w:fill="FFFFFF"/>
        </w:rPr>
        <w:t xml:space="preserve">Průměrné stáří nabízených vozidel </w:t>
      </w:r>
      <w:r>
        <w:rPr>
          <w:rFonts w:ascii="Arial" w:hAnsi="Arial" w:cs="Arial"/>
          <w:bCs/>
          <w:shd w:val="clear" w:color="auto" w:fill="FFFFFF"/>
        </w:rPr>
        <w:t xml:space="preserve">musí splňovat požadavky dle Nařízení vlády č. 63/2011 Sb., o stanovení minimálních hodnot a ukazatelů standardů kvality a bezpečnosti a o způsobu jejich prokazování v souvislosti s poskytováním veřejných služeb v přepravě cestujících. </w:t>
      </w:r>
      <w:r w:rsidDel="00971D6F">
        <w:rPr>
          <w:rStyle w:val="Odkaznakoment"/>
        </w:rPr>
        <w:t xml:space="preserve"> </w:t>
      </w:r>
      <w:r w:rsidR="00DD79ED" w:rsidRPr="000909E8">
        <w:rPr>
          <w:rStyle w:val="Odkaznakoment"/>
          <w:rFonts w:ascii="Arial" w:hAnsi="Arial" w:cs="Arial"/>
          <w:sz w:val="22"/>
          <w:szCs w:val="22"/>
        </w:rPr>
        <w:t>Obnova vozového parku je možná pouze v souladu s Technickými a provozní standardy VDV. To platí pro nová i starší vozidla.</w:t>
      </w:r>
    </w:p>
    <w:p w14:paraId="2DDAC124" w14:textId="77777777" w:rsidR="00624AEC" w:rsidRDefault="00624AEC">
      <w:pPr>
        <w:rPr>
          <w:rStyle w:val="Odkaznakoment"/>
          <w:rFonts w:ascii="Arial" w:hAnsi="Arial" w:cs="Arial"/>
          <w:sz w:val="22"/>
          <w:szCs w:val="22"/>
        </w:rPr>
      </w:pPr>
      <w:r>
        <w:rPr>
          <w:rStyle w:val="Odkaznakoment"/>
          <w:rFonts w:ascii="Arial" w:hAnsi="Arial" w:cs="Arial"/>
          <w:sz w:val="22"/>
          <w:szCs w:val="22"/>
        </w:rPr>
        <w:br w:type="page"/>
      </w:r>
    </w:p>
    <w:p w14:paraId="17BDC732" w14:textId="77777777" w:rsidR="00DD79ED" w:rsidRPr="00DD79ED" w:rsidRDefault="00DD79ED" w:rsidP="00971D6F">
      <w:pPr>
        <w:spacing w:before="240" w:line="360" w:lineRule="auto"/>
        <w:jc w:val="both"/>
        <w:rPr>
          <w:rFonts w:ascii="Arial" w:hAnsi="Arial" w:cs="Arial"/>
        </w:rPr>
      </w:pPr>
    </w:p>
    <w:p w14:paraId="0B1F5E83" w14:textId="77777777" w:rsidR="00D82402" w:rsidRPr="00B717F0" w:rsidRDefault="00D82402" w:rsidP="00B717F0">
      <w:pPr>
        <w:pStyle w:val="Nadpis1"/>
        <w:rPr>
          <w:rFonts w:ascii="Arial" w:hAnsi="Arial" w:cs="Arial"/>
          <w:color w:val="auto"/>
        </w:rPr>
      </w:pPr>
      <w:bookmarkStart w:id="58" w:name="_Toc6386416"/>
      <w:r w:rsidRPr="00B717F0">
        <w:rPr>
          <w:rFonts w:ascii="Arial" w:hAnsi="Arial" w:cs="Arial"/>
          <w:color w:val="auto"/>
        </w:rPr>
        <w:t>STANDARD OZNAČENÍ, VYBAVENÍ A VZHLEDU ZASTÁVEK</w:t>
      </w:r>
      <w:bookmarkEnd w:id="58"/>
    </w:p>
    <w:p w14:paraId="4D7982EF" w14:textId="77777777" w:rsidR="00D82402" w:rsidRPr="00456A0D" w:rsidRDefault="00D82402" w:rsidP="00910DAD">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910DAD">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77777777" w:rsidR="00D82402" w:rsidRPr="00B717F0" w:rsidRDefault="00D82402" w:rsidP="00B717F0">
      <w:pPr>
        <w:pStyle w:val="Nadpis2"/>
        <w:rPr>
          <w:rFonts w:ascii="Arial" w:hAnsi="Arial" w:cs="Arial"/>
          <w:color w:val="auto"/>
        </w:rPr>
      </w:pPr>
      <w:bookmarkStart w:id="59" w:name="_Toc6386417"/>
      <w:r w:rsidRPr="00B717F0">
        <w:rPr>
          <w:rFonts w:ascii="Arial" w:hAnsi="Arial" w:cs="Arial"/>
          <w:color w:val="auto"/>
        </w:rPr>
        <w:t>Kategorie zastávek VDV</w:t>
      </w:r>
      <w:bookmarkEnd w:id="59"/>
    </w:p>
    <w:p w14:paraId="5701D039"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910DAD">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6E0F0A5A" w:rsidR="00D82402" w:rsidRPr="00456A0D" w:rsidRDefault="00D82402" w:rsidP="00910DAD">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r w:rsidR="00E20C7D">
        <w:rPr>
          <w:rFonts w:ascii="Arial" w:eastAsia="Calibri" w:hAnsi="Arial" w:cs="Arial"/>
          <w:color w:val="000000"/>
        </w:rPr>
        <w:t>.</w:t>
      </w:r>
    </w:p>
    <w:p w14:paraId="6805AD32"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66851DAE"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II. třídy</w:t>
      </w:r>
      <w:r w:rsidRPr="00456A0D">
        <w:rPr>
          <w:rFonts w:ascii="Arial" w:eastAsia="Calibri" w:hAnsi="Arial" w:cs="Arial"/>
        </w:rPr>
        <w:t xml:space="preserve"> – zastávky na okrajích obcí, méně významné zastávky ve městech, zastávky mimo obce.</w:t>
      </w:r>
    </w:p>
    <w:p w14:paraId="29B61BFD" w14:textId="3D024052"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Přiřazení zastávek do kategorie I. třídy určuje objednatel. Primární seznam stanovených zastávek I. třídy </w:t>
      </w:r>
      <w:r w:rsidR="00333EE1">
        <w:rPr>
          <w:rFonts w:ascii="Arial" w:eastAsia="Calibri" w:hAnsi="Arial" w:cs="Arial"/>
        </w:rPr>
        <w:t xml:space="preserve">je uveden v příloze č. 5 TPS VDV – Zastávky I. třídy. </w:t>
      </w:r>
      <w:r w:rsidRPr="00456A0D">
        <w:rPr>
          <w:rFonts w:ascii="Arial" w:eastAsia="Calibri" w:hAnsi="Arial" w:cs="Arial"/>
        </w:rPr>
        <w:t>Ostatní zastávky neuvedené v takovémto seznamu automaticky spadají do kategorie II. třídy zastávek.</w:t>
      </w:r>
    </w:p>
    <w:p w14:paraId="4A5C911A" w14:textId="77777777" w:rsidR="00D82402" w:rsidRPr="00B717F0" w:rsidRDefault="00D82402" w:rsidP="00B717F0">
      <w:pPr>
        <w:pStyle w:val="Nadpis2"/>
        <w:rPr>
          <w:rFonts w:ascii="Arial" w:hAnsi="Arial" w:cs="Arial"/>
          <w:color w:val="auto"/>
        </w:rPr>
      </w:pPr>
      <w:bookmarkStart w:id="60" w:name="_Toc6386418"/>
      <w:bookmarkStart w:id="61" w:name="_Ref61339396"/>
      <w:r w:rsidRPr="00B717F0">
        <w:rPr>
          <w:rFonts w:ascii="Arial" w:hAnsi="Arial" w:cs="Arial"/>
          <w:color w:val="auto"/>
        </w:rPr>
        <w:t>Značení a vybavení zastávek</w:t>
      </w:r>
      <w:bookmarkEnd w:id="60"/>
      <w:bookmarkEnd w:id="61"/>
    </w:p>
    <w:p w14:paraId="2FFA8450" w14:textId="6581CB1F" w:rsidR="002E553F" w:rsidRDefault="002E553F" w:rsidP="002E553F">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označníkem (dopravní značk</w:t>
      </w:r>
      <w:r w:rsidR="00992A81">
        <w:rPr>
          <w:rFonts w:ascii="Arial" w:eastAsia="Calibri" w:hAnsi="Arial" w:cs="Arial"/>
        </w:rPr>
        <w:t>o</w:t>
      </w:r>
      <w:r w:rsidRPr="00B45AE0">
        <w:rPr>
          <w:rFonts w:ascii="Arial" w:eastAsia="Calibri" w:hAnsi="Arial" w:cs="Arial"/>
        </w:rPr>
        <w:t xml:space="preserve">u IJ </w:t>
      </w:r>
      <w:proofErr w:type="gramStart"/>
      <w:r w:rsidRPr="00B45AE0">
        <w:rPr>
          <w:rFonts w:ascii="Arial" w:eastAsia="Calibri" w:hAnsi="Arial" w:cs="Arial"/>
        </w:rPr>
        <w:t>4b</w:t>
      </w:r>
      <w:proofErr w:type="gramEnd"/>
      <w:r w:rsidRPr="00B45AE0">
        <w:rPr>
          <w:rFonts w:ascii="Arial" w:eastAsia="Calibri" w:hAnsi="Arial" w:cs="Arial"/>
        </w:rPr>
        <w:t>, popřípadě IJ 4</w:t>
      </w:r>
      <w:r w:rsidR="00992A81">
        <w:rPr>
          <w:rFonts w:ascii="Arial" w:eastAsia="Calibri" w:hAnsi="Arial" w:cs="Arial"/>
        </w:rPr>
        <w:t>a</w:t>
      </w:r>
      <w:r w:rsidRPr="00B45AE0">
        <w:rPr>
          <w:rFonts w:ascii="Arial" w:eastAsia="Calibri" w:hAnsi="Arial" w:cs="Arial"/>
        </w:rPr>
        <w:t>), je dopravce povinen osadit dopravní značku IJ 4b, popřípadě IJ 4</w:t>
      </w:r>
      <w:r w:rsidR="00992A81">
        <w:rPr>
          <w:rFonts w:ascii="Arial" w:eastAsia="Calibri" w:hAnsi="Arial" w:cs="Arial"/>
        </w:rPr>
        <w:t>a</w:t>
      </w:r>
      <w:r w:rsidRPr="00B45AE0">
        <w:rPr>
          <w:rFonts w:ascii="Arial" w:eastAsia="Calibri" w:hAnsi="Arial" w:cs="Arial"/>
        </w:rPr>
        <w:t xml:space="preserve"> a umístit na ní tabulky s dalšími dopravními informacemi pro zveřejňování jízdních řádů.</w:t>
      </w:r>
    </w:p>
    <w:p w14:paraId="5C376444" w14:textId="2E167E5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lastRenderedPageBreak/>
        <w:t>Zastávky skupiny A, či B se označují dopravní značkou IJ </w:t>
      </w:r>
      <w:proofErr w:type="gramStart"/>
      <w:r w:rsidRPr="00456A0D">
        <w:rPr>
          <w:rFonts w:ascii="Arial" w:eastAsia="Calibri" w:hAnsi="Arial" w:cs="Arial"/>
        </w:rPr>
        <w:t>4b</w:t>
      </w:r>
      <w:proofErr w:type="gramEnd"/>
      <w:r w:rsidRPr="00456A0D">
        <w:rPr>
          <w:rFonts w:ascii="Arial" w:eastAsia="Calibri" w:hAnsi="Arial" w:cs="Arial"/>
        </w:rPr>
        <w:t>, popřípadě IJ 4a a dále se vybavují tabulkou s dalšími dopravními informacemi pro zveřejňování jízdních řádů. Dopravní značka musí být viditelná ve směru jízdy v přilehlém jízdním pruhu, kolmo k ose komunikace. Její umístění a upevnění musí být provedeno v souladu s požadavky vyhlášky č. 294/2015 Sb.</w:t>
      </w:r>
      <w:r w:rsidRPr="00456A0D">
        <w:rPr>
          <w:rStyle w:val="Znakapoznpodarou"/>
          <w:rFonts w:ascii="Arial" w:eastAsia="Calibri" w:hAnsi="Arial" w:cs="Arial"/>
        </w:rPr>
        <w:footnoteReference w:id="9"/>
      </w:r>
      <w:r w:rsidRPr="00456A0D">
        <w:rPr>
          <w:rFonts w:ascii="Arial" w:eastAsia="Calibri" w:hAnsi="Arial" w:cs="Arial"/>
        </w:rPr>
        <w:t>. Konstrukce zařízení dopravního značení musí dále umožňovat bezpečný pohyb cestujících včetně osob s omezenou schopností pohybu a orientace na čekací ploše (v souladu s vyhláškou č. 398/2009 Sb.</w:t>
      </w:r>
      <w:r w:rsidRPr="00456A0D">
        <w:rPr>
          <w:rStyle w:val="Znakapoznpodarou"/>
          <w:rFonts w:ascii="Arial" w:eastAsia="Calibri" w:hAnsi="Arial" w:cs="Arial"/>
        </w:rPr>
        <w:footnoteReference w:id="10"/>
      </w:r>
      <w:r w:rsidRPr="00456A0D">
        <w:rPr>
          <w:rFonts w:ascii="Arial" w:eastAsia="Calibri" w:hAnsi="Arial" w:cs="Arial"/>
        </w:rPr>
        <w:t>).</w:t>
      </w:r>
    </w:p>
    <w:p w14:paraId="540E6C07" w14:textId="77777777" w:rsidR="00D82402" w:rsidRPr="00BB3F92" w:rsidRDefault="00D82402" w:rsidP="00E50055">
      <w:pPr>
        <w:pStyle w:val="Nadpis3"/>
        <w:rPr>
          <w:rFonts w:ascii="Arial" w:hAnsi="Arial" w:cs="Arial"/>
          <w:color w:val="auto"/>
        </w:rPr>
      </w:pPr>
      <w:bookmarkStart w:id="62" w:name="_Toc6386419"/>
      <w:r w:rsidRPr="00BB3F92">
        <w:rPr>
          <w:rFonts w:ascii="Arial" w:hAnsi="Arial" w:cs="Arial"/>
          <w:color w:val="auto"/>
        </w:rPr>
        <w:t>Zařízení pro zveřejňování jízdních řádů</w:t>
      </w:r>
      <w:bookmarkEnd w:id="62"/>
    </w:p>
    <w:p w14:paraId="485334E4" w14:textId="77777777" w:rsidR="00D82402" w:rsidRPr="00BB3F92" w:rsidRDefault="00D82402" w:rsidP="00910DAD">
      <w:pPr>
        <w:spacing w:before="120" w:after="120" w:line="360" w:lineRule="auto"/>
        <w:ind w:firstLine="284"/>
        <w:jc w:val="both"/>
        <w:rPr>
          <w:rFonts w:ascii="Arial" w:eastAsia="Calibri" w:hAnsi="Arial" w:cs="Arial"/>
        </w:rPr>
      </w:pPr>
      <w:r w:rsidRPr="00BB3F92">
        <w:rPr>
          <w:rFonts w:ascii="Arial" w:hAnsi="Arial" w:cs="Arial"/>
        </w:rPr>
        <w:t xml:space="preserve">Zařízení pro </w:t>
      </w:r>
      <w:r w:rsidRPr="00BB3F92">
        <w:rPr>
          <w:rFonts w:ascii="Arial" w:eastAsia="Calibri" w:hAnsi="Arial" w:cs="Arial"/>
        </w:rPr>
        <w:t>zveřejňování</w:t>
      </w:r>
      <w:r w:rsidRPr="00BB3F92">
        <w:rPr>
          <w:rFonts w:ascii="Arial" w:hAnsi="Arial" w:cs="Arial"/>
        </w:rPr>
        <w:t xml:space="preserve"> jízdních řádů se zpravidla umísťuje na sloupku dopravní značky směrem na nástupní plochu (nástupiště) zastávky. </w:t>
      </w:r>
      <w:r w:rsidRPr="00BB3F92">
        <w:rPr>
          <w:rFonts w:ascii="Arial" w:eastAsia="Calibri" w:hAnsi="Arial" w:cs="Arial"/>
        </w:rPr>
        <w:t xml:space="preserve">Tam kde to místní podmínky neumožní, může být s ohledem na místní podmínky umístěno na jiném vhodném místě čekací plochy (sloup, stěna přístřešku). </w:t>
      </w:r>
      <w:r w:rsidRPr="00BB3F92">
        <w:rPr>
          <w:rFonts w:ascii="Arial" w:hAnsi="Arial" w:cs="Arial"/>
        </w:rPr>
        <w:t xml:space="preserve">Pokud je zastávka vybavena přístřeškem, umísťuje se zařízení pro zveřejňování jízdních řádů přednostně do přístřešku u nástupiště zastávky. </w:t>
      </w:r>
      <w:r w:rsidRPr="00BB3F92">
        <w:rPr>
          <w:rFonts w:ascii="Arial" w:eastAsia="Calibri" w:hAnsi="Arial" w:cs="Arial"/>
        </w:rPr>
        <w:t xml:space="preserve">Zařízení pro zveřejňování jízdních řadů nesmí zakrývat dopravní značení nebo jiná zařízení. </w:t>
      </w:r>
    </w:p>
    <w:p w14:paraId="3B20DB55" w14:textId="77777777" w:rsidR="00D82402" w:rsidRPr="00BB3F92" w:rsidRDefault="00D82402" w:rsidP="00910DAD">
      <w:pPr>
        <w:spacing w:before="120" w:after="120" w:line="360" w:lineRule="auto"/>
        <w:ind w:firstLine="284"/>
        <w:jc w:val="both"/>
        <w:rPr>
          <w:rFonts w:ascii="Arial" w:eastAsia="Calibri" w:hAnsi="Arial" w:cs="Arial"/>
        </w:rPr>
      </w:pPr>
      <w:r w:rsidRPr="00BB3F92">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77777777" w:rsidR="00D82402" w:rsidRPr="00B717F0" w:rsidRDefault="00D82402" w:rsidP="00B717F0">
      <w:pPr>
        <w:pStyle w:val="Nadpis3"/>
        <w:rPr>
          <w:rFonts w:ascii="Arial" w:hAnsi="Arial" w:cs="Arial"/>
          <w:color w:val="auto"/>
        </w:rPr>
      </w:pPr>
      <w:bookmarkStart w:id="63" w:name="_Toc6386420"/>
      <w:r w:rsidRPr="00B717F0">
        <w:rPr>
          <w:rFonts w:ascii="Arial" w:hAnsi="Arial" w:cs="Arial"/>
          <w:color w:val="auto"/>
        </w:rPr>
        <w:t>Standardní rozmístění informací</w:t>
      </w:r>
      <w:bookmarkEnd w:id="63"/>
    </w:p>
    <w:p w14:paraId="5010D9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5E27F62E" w:rsidR="00D82402" w:rsidRPr="00456A0D" w:rsidRDefault="00D82402" w:rsidP="00910DAD">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E50055">
        <w:rPr>
          <w:rFonts w:ascii="Arial" w:hAnsi="Arial" w:cs="Arial"/>
        </w:rPr>
        <w:t>TPS VDV.</w:t>
      </w:r>
      <w:r w:rsidRPr="00456A0D">
        <w:rPr>
          <w:rFonts w:ascii="Arial" w:hAnsi="Arial" w:cs="Arial"/>
        </w:rPr>
        <w:t xml:space="preserve"> Jízdní řády budou vylepeny v šabloně obsahující též informace o VDV. </w:t>
      </w:r>
    </w:p>
    <w:p w14:paraId="6C16D3DB" w14:textId="77777777" w:rsidR="00D82402" w:rsidRPr="00456A0D" w:rsidRDefault="00D82402" w:rsidP="00910DAD">
      <w:pPr>
        <w:spacing w:after="120" w:line="360" w:lineRule="auto"/>
        <w:jc w:val="both"/>
        <w:rPr>
          <w:rFonts w:ascii="Arial" w:hAnsi="Arial" w:cs="Arial"/>
          <w:i/>
        </w:rPr>
      </w:pPr>
      <w:r w:rsidRPr="00456A0D">
        <w:rPr>
          <w:rFonts w:ascii="Arial" w:hAnsi="Arial" w:cs="Arial"/>
          <w:i/>
        </w:rPr>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umístění na zastávky skupiny A v Jihlavě, Havlíčkově Brodě, Žďáru nad Sázavou, Třebíči, Bystřici nad Pernštejnem, Pelhřimově a Novém Městě na Moravě je stanovena po dohodě </w:t>
      </w:r>
      <w:r w:rsidRPr="00456A0D">
        <w:rPr>
          <w:rFonts w:ascii="Arial" w:hAnsi="Arial" w:cs="Arial"/>
          <w:i/>
        </w:rPr>
        <w:lastRenderedPageBreak/>
        <w:t>s příslušným objednavatelem MHD, případně s dopravci (provozovateli MHD) v těchto městech.</w:t>
      </w:r>
    </w:p>
    <w:p w14:paraId="42CA65BB" w14:textId="77777777" w:rsidR="00D82402" w:rsidRPr="00456A0D" w:rsidRDefault="00D82402" w:rsidP="00D82402">
      <w:pPr>
        <w:spacing w:after="120" w:line="360" w:lineRule="auto"/>
        <w:rPr>
          <w:rFonts w:ascii="Arial" w:eastAsia="Calibri" w:hAnsi="Arial" w:cs="Arial"/>
          <w:i/>
        </w:rPr>
      </w:pPr>
    </w:p>
    <w:p w14:paraId="69AD836F"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 jednou linkou</w:t>
      </w:r>
    </w:p>
    <w:p w14:paraId="4098249F"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5F32B2" w:rsidRDefault="005F32B2"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77777777" w:rsidR="005F32B2" w:rsidRDefault="005F32B2" w:rsidP="00D82402">
                                <w:r>
                                  <w:t>Informace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5F32B2" w:rsidRDefault="005F32B2"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77777777" w:rsidR="005F32B2" w:rsidRDefault="005F32B2" w:rsidP="00D82402">
                          <w:r>
                            <w:t>Informace VDV</w:t>
                          </w:r>
                        </w:p>
                      </w:txbxContent>
                    </v:textbox>
                  </v:shape>
                </v:group>
                <w10:anchorlock/>
              </v:group>
            </w:pict>
          </mc:Fallback>
        </mc:AlternateContent>
      </w:r>
    </w:p>
    <w:p w14:paraId="27C1C5CC" w14:textId="77777777" w:rsidR="00D82402" w:rsidRPr="00456A0D" w:rsidRDefault="00D82402" w:rsidP="00D82402">
      <w:pPr>
        <w:spacing w:before="240" w:line="360" w:lineRule="auto"/>
        <w:rPr>
          <w:rFonts w:ascii="Arial" w:eastAsia="Calibri" w:hAnsi="Arial" w:cs="Arial"/>
          <w:i/>
        </w:rPr>
      </w:pPr>
    </w:p>
    <w:p w14:paraId="4FCDFB60"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se třemi linkami</w:t>
      </w:r>
    </w:p>
    <w:p w14:paraId="2C316AAB"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5F32B2" w:rsidRDefault="005F32B2"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77777777" w:rsidR="005F32B2" w:rsidRDefault="005F32B2" w:rsidP="00D82402">
                                <w:r>
                                  <w:t>Informace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5F32B2" w:rsidRDefault="005F32B2"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5F32B2" w:rsidRDefault="005F32B2"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5F32B2" w:rsidRDefault="005F32B2"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77777777" w:rsidR="005F32B2" w:rsidRDefault="005F32B2" w:rsidP="00D82402">
                          <w:r>
                            <w:t>Informace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5F32B2" w:rsidRDefault="005F32B2"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5F32B2" w:rsidRDefault="005F32B2" w:rsidP="00D82402">
                          <w:r>
                            <w:t>Jízdní řád 3</w:t>
                          </w:r>
                        </w:p>
                      </w:txbxContent>
                    </v:textbox>
                  </v:shape>
                </v:group>
                <w10:anchorlock/>
              </v:group>
            </w:pict>
          </mc:Fallback>
        </mc:AlternateContent>
      </w:r>
    </w:p>
    <w:p w14:paraId="7ED5DEF6"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 případě více linek, nebo jízdního řádu linky o více stranách se zařízení pro zveřejňování jízdního řádů zřídí v adekvátní velikosti. Vždy je třeba počítat s umístěním informací o VDV, mezi které patří:</w:t>
      </w:r>
    </w:p>
    <w:p w14:paraId="6DD77016"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 xml:space="preserve">Informace o tarifu </w:t>
      </w:r>
      <w:r w:rsidRPr="006A5F99">
        <w:rPr>
          <w:rFonts w:ascii="Arial" w:hAnsi="Arial" w:cs="Arial"/>
        </w:rPr>
        <w:t>(Mapa tarifních zón a Ceník nejbližších zón – vyžadováno na všech zastávkách</w:t>
      </w:r>
      <w:r w:rsidRPr="006A5F99">
        <w:rPr>
          <w:rStyle w:val="Znakapoznpodarou"/>
          <w:rFonts w:ascii="Arial" w:hAnsi="Arial" w:cs="Arial"/>
        </w:rPr>
        <w:footnoteReference w:id="11"/>
      </w:r>
      <w:r w:rsidRPr="0040338D">
        <w:rPr>
          <w:rFonts w:ascii="Arial" w:hAnsi="Arial" w:cs="Arial"/>
        </w:rPr>
        <w:t>,</w:t>
      </w:r>
      <w:r w:rsidRPr="00456A0D">
        <w:rPr>
          <w:rFonts w:ascii="Arial" w:hAnsi="Arial" w:cs="Arial"/>
        </w:rPr>
        <w:t xml:space="preserve"> </w:t>
      </w:r>
    </w:p>
    <w:p w14:paraId="7CF3EB68"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Plánek rozmístění jednotlivých nástupišť zastávky (vyžadováno pouze v případě více než dvou nástupišť jedné zastávky)</w:t>
      </w:r>
    </w:p>
    <w:p w14:paraId="349AF8E1" w14:textId="77777777" w:rsidR="00D82402" w:rsidRPr="00B717F0" w:rsidRDefault="00D82402" w:rsidP="00B717F0">
      <w:pPr>
        <w:pStyle w:val="Nadpis3"/>
        <w:rPr>
          <w:rFonts w:ascii="Arial" w:hAnsi="Arial" w:cs="Arial"/>
        </w:rPr>
      </w:pPr>
      <w:bookmarkStart w:id="64" w:name="_Toc6386421"/>
      <w:r w:rsidRPr="00B717F0">
        <w:rPr>
          <w:rFonts w:ascii="Arial" w:hAnsi="Arial" w:cs="Arial"/>
          <w:color w:val="auto"/>
        </w:rPr>
        <w:lastRenderedPageBreak/>
        <w:t>Další povinnosti vlastníka zařízení pro zveřejňování jízdních řádů</w:t>
      </w:r>
      <w:bookmarkEnd w:id="64"/>
    </w:p>
    <w:p w14:paraId="384AB292"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 nebo ochrana průhledným plexisklem.</w:t>
      </w:r>
    </w:p>
    <w:p w14:paraId="421398F5" w14:textId="77777777" w:rsidR="00D82402" w:rsidRPr="00CE30BA" w:rsidRDefault="00D82402" w:rsidP="00CE30BA">
      <w:pPr>
        <w:pStyle w:val="Nadpis2"/>
        <w:rPr>
          <w:rFonts w:ascii="Arial" w:hAnsi="Arial" w:cs="Arial"/>
          <w:color w:val="auto"/>
        </w:rPr>
      </w:pPr>
      <w:bookmarkStart w:id="65" w:name="_Toc6386422"/>
      <w:r w:rsidRPr="00CE30BA">
        <w:rPr>
          <w:rFonts w:ascii="Arial" w:hAnsi="Arial" w:cs="Arial"/>
          <w:color w:val="auto"/>
        </w:rPr>
        <w:t>Tabulka s dalšími dopravními informacemi</w:t>
      </w:r>
      <w:bookmarkEnd w:id="65"/>
    </w:p>
    <w:p w14:paraId="04DFC3D4" w14:textId="77E0F0C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slouží ke zveřejnění dalších informací cestujícím v souvislosti s příslušnou zastávkou. Ve vazbě na ustanovení § 18 odst. 1 písm. f) zákona 111/1994 Sb.</w:t>
      </w:r>
      <w:r w:rsidR="00BB3F92">
        <w:rPr>
          <w:rFonts w:ascii="Arial" w:eastAsia="Calibri" w:hAnsi="Arial" w:cs="Arial"/>
        </w:rPr>
        <w:t>,</w:t>
      </w:r>
      <w:r w:rsidRPr="00456A0D">
        <w:rPr>
          <w:rFonts w:ascii="Arial" w:eastAsia="Calibri" w:hAnsi="Arial" w:cs="Arial"/>
        </w:rPr>
        <w:t xml:space="preserve"> o silniční dopravě</w:t>
      </w:r>
      <w:r w:rsidR="00BB3F92">
        <w:rPr>
          <w:rFonts w:ascii="Arial" w:eastAsia="Calibri" w:hAnsi="Arial" w:cs="Arial"/>
        </w:rPr>
        <w:t>,</w:t>
      </w:r>
      <w:r w:rsidRPr="00456A0D">
        <w:rPr>
          <w:rFonts w:ascii="Arial" w:eastAsia="Calibri" w:hAnsi="Arial" w:cs="Arial"/>
        </w:rPr>
        <w:t xml:space="preserve"> musí být v zastávce kromě jízdního řádu minimálně zveřejněn i název zastávky. Ve vazbě na uplatněné třídy zastávek se používané tabulky s dalšími dopravními informacemi dělí do dvou skupin.</w:t>
      </w:r>
    </w:p>
    <w:p w14:paraId="176840CF" w14:textId="77777777" w:rsidR="00D82402" w:rsidRPr="00CE30BA" w:rsidRDefault="00D82402" w:rsidP="00CE30BA">
      <w:pPr>
        <w:pStyle w:val="Nadpis3"/>
        <w:rPr>
          <w:rFonts w:ascii="Arial" w:hAnsi="Arial" w:cs="Arial"/>
          <w:color w:val="auto"/>
        </w:rPr>
      </w:pPr>
      <w:bookmarkStart w:id="66" w:name="_Toc6386423"/>
      <w:r w:rsidRPr="00CE30BA">
        <w:rPr>
          <w:rFonts w:ascii="Arial" w:hAnsi="Arial" w:cs="Arial"/>
          <w:color w:val="auto"/>
        </w:rPr>
        <w:t>Tabulky s dalšími dopravními informacemi v zastávkách I. třídy</w:t>
      </w:r>
      <w:bookmarkEnd w:id="66"/>
    </w:p>
    <w:p w14:paraId="158AFFCC"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VDV, která musí být umístěna na všech zastávkách této třídy. </w:t>
      </w:r>
    </w:p>
    <w:p w14:paraId="1083EA3D"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Tabulka standardu VDV</w:t>
      </w:r>
      <w:r w:rsidRPr="00456A0D">
        <w:rPr>
          <w:rStyle w:val="Znakapoznpodarou"/>
          <w:rFonts w:ascii="Arial" w:hAnsi="Arial" w:cs="Arial"/>
        </w:rPr>
        <w:footnoteReference w:id="12"/>
      </w:r>
      <w:r w:rsidRPr="00456A0D">
        <w:rPr>
          <w:rFonts w:ascii="Arial" w:hAnsi="Arial" w:cs="Arial"/>
        </w:rPr>
        <w:t xml:space="preserve"> se umisťuje kolmo k ose vozovky na sloupek pod </w:t>
      </w:r>
      <w:r w:rsidRPr="00456A0D">
        <w:rPr>
          <w:rFonts w:ascii="Arial" w:eastAsia="Calibri" w:hAnsi="Arial" w:cs="Arial"/>
        </w:rPr>
        <w:t>dopravní značkou IJ </w:t>
      </w:r>
      <w:proofErr w:type="gramStart"/>
      <w:r w:rsidRPr="00456A0D">
        <w:rPr>
          <w:rFonts w:ascii="Arial" w:eastAsia="Calibri" w:hAnsi="Arial" w:cs="Arial"/>
        </w:rPr>
        <w:t>4b</w:t>
      </w:r>
      <w:proofErr w:type="gramEnd"/>
      <w:r w:rsidRPr="00456A0D">
        <w:rPr>
          <w:rFonts w:ascii="Arial" w:eastAsia="Calibri" w:hAnsi="Arial" w:cs="Arial"/>
        </w:rPr>
        <w:t xml:space="preserve">, popřípadě značkou IJ 4a. </w:t>
      </w:r>
      <w:r w:rsidRPr="00456A0D">
        <w:rPr>
          <w:rFonts w:ascii="Arial" w:hAnsi="Arial" w:cs="Arial"/>
        </w:rPr>
        <w:t>Tabulka obsahuje následující informace:</w:t>
      </w:r>
    </w:p>
    <w:p w14:paraId="2FBDD152"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Logo VDV</w:t>
      </w:r>
    </w:p>
    <w:p w14:paraId="2014023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Grafickým manuálem Veřejné dopravy Vysočiny</w:t>
      </w:r>
      <w:r w:rsidRPr="00456A0D">
        <w:rPr>
          <w:rStyle w:val="Znakapoznpodarou"/>
          <w:rFonts w:ascii="Arial" w:eastAsia="Calibri" w:hAnsi="Arial" w:cs="Arial"/>
          <w:bCs/>
        </w:rPr>
        <w:footnoteReference w:id="13"/>
      </w:r>
      <w:r w:rsidRPr="00456A0D">
        <w:rPr>
          <w:rFonts w:ascii="Arial" w:eastAsia="Calibri" w:hAnsi="Arial" w:cs="Arial"/>
          <w:bCs/>
        </w:rPr>
        <w:t xml:space="preserve">. Tabulka musí </w:t>
      </w:r>
      <w:r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p>
    <w:p w14:paraId="2DE1681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umístění dodatkové tabulky na sloupek dopravní značky vždy odpovídá vlastník (dopravce). </w:t>
      </w:r>
    </w:p>
    <w:p w14:paraId="3B633A2F" w14:textId="77777777" w:rsidR="00D82402" w:rsidRPr="00F5040A" w:rsidRDefault="00D82402" w:rsidP="00F5040A">
      <w:pPr>
        <w:pStyle w:val="Nadpis3"/>
        <w:rPr>
          <w:rFonts w:ascii="Arial" w:hAnsi="Arial" w:cs="Arial"/>
          <w:color w:val="auto"/>
        </w:rPr>
      </w:pPr>
      <w:bookmarkStart w:id="67" w:name="_Toc6386424"/>
      <w:r w:rsidRPr="00F5040A">
        <w:rPr>
          <w:rFonts w:ascii="Arial" w:hAnsi="Arial" w:cs="Arial"/>
          <w:color w:val="auto"/>
        </w:rPr>
        <w:lastRenderedPageBreak/>
        <w:t>Tabulka s dalšími dopravními informacemi v zastávkách II. třídy</w:t>
      </w:r>
      <w:bookmarkEnd w:id="67"/>
    </w:p>
    <w:p w14:paraId="0DEC8833" w14:textId="3E1C1DF9" w:rsidR="00EA1D1B" w:rsidRPr="00D70315" w:rsidRDefault="00D82402" w:rsidP="00EA1D1B">
      <w:pPr>
        <w:numPr>
          <w:ilvl w:val="0"/>
          <w:numId w:val="12"/>
        </w:numPr>
        <w:spacing w:after="0" w:line="360" w:lineRule="auto"/>
        <w:ind w:left="714" w:hanging="357"/>
        <w:jc w:val="both"/>
        <w:rPr>
          <w:rFonts w:ascii="Arial" w:hAnsi="Arial" w:cs="Arial"/>
        </w:rPr>
      </w:pPr>
      <w:r w:rsidRPr="00456A0D">
        <w:rPr>
          <w:rFonts w:ascii="Arial" w:eastAsia="Calibri" w:hAnsi="Arial" w:cs="Arial"/>
        </w:rPr>
        <w:t>Tabulka s dalšími dopravními informacemi v zastávkách II. třídy je zpravidla tabulka, kter</w:t>
      </w:r>
      <w:r w:rsidR="00EA1D1B">
        <w:rPr>
          <w:rFonts w:ascii="Arial" w:eastAsia="Calibri" w:hAnsi="Arial" w:cs="Arial"/>
        </w:rPr>
        <w:t>á obsahuje následující informace:</w:t>
      </w:r>
    </w:p>
    <w:p w14:paraId="4A993684" w14:textId="1867EC82" w:rsidR="00EA1D1B" w:rsidRPr="00456A0D" w:rsidRDefault="00D82402" w:rsidP="00EA1D1B">
      <w:pPr>
        <w:numPr>
          <w:ilvl w:val="0"/>
          <w:numId w:val="12"/>
        </w:numPr>
        <w:spacing w:after="0" w:line="360" w:lineRule="auto"/>
        <w:ind w:left="714" w:hanging="357"/>
        <w:jc w:val="both"/>
        <w:rPr>
          <w:rFonts w:ascii="Arial" w:hAnsi="Arial" w:cs="Arial"/>
        </w:rPr>
      </w:pPr>
      <w:r w:rsidRPr="00456A0D">
        <w:rPr>
          <w:rFonts w:ascii="Arial" w:eastAsia="Calibri" w:hAnsi="Arial" w:cs="Arial"/>
        </w:rPr>
        <w:t xml:space="preserve"> </w:t>
      </w:r>
      <w:r w:rsidR="00EA1D1B" w:rsidRPr="00456A0D">
        <w:rPr>
          <w:rFonts w:ascii="Arial" w:hAnsi="Arial" w:cs="Arial"/>
        </w:rPr>
        <w:t>Logo VDV</w:t>
      </w:r>
    </w:p>
    <w:p w14:paraId="72CD4C4D"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48F52AD2"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00789615"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2D22444D"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4984405B" w14:textId="0A262DFC" w:rsidR="00EA1D1B" w:rsidRPr="00456A0D" w:rsidRDefault="00D82402" w:rsidP="00EA1D1B">
      <w:pPr>
        <w:spacing w:before="120" w:after="120" w:line="360" w:lineRule="auto"/>
        <w:ind w:firstLine="284"/>
        <w:jc w:val="both"/>
        <w:rPr>
          <w:rFonts w:ascii="Arial" w:hAnsi="Arial" w:cs="Arial"/>
        </w:rPr>
      </w:pPr>
      <w:r w:rsidRPr="00456A0D">
        <w:rPr>
          <w:rFonts w:ascii="Arial" w:eastAsia="Calibri" w:hAnsi="Arial" w:cs="Arial"/>
          <w:b/>
        </w:rPr>
        <w:t xml:space="preserve"> </w:t>
      </w: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název zastávky zveřejněn na jiném vhodném místě čekací plochy (např. stěna přístřešku). Zveřejnění názvu zastávky musí být v zastávce provedeno tak, aby bylo standardně čitelné i z vozidla jedoucího po trase linky. </w:t>
      </w:r>
      <w:bookmarkStart w:id="68" w:name="_Hlk61338750"/>
      <w:r w:rsidR="00EA1D1B" w:rsidRPr="00456A0D">
        <w:rPr>
          <w:rFonts w:ascii="Arial" w:eastAsia="Calibri" w:hAnsi="Arial" w:cs="Arial"/>
          <w:bCs/>
        </w:rPr>
        <w:t xml:space="preserve">Tabulka musí </w:t>
      </w:r>
      <w:r w:rsidR="00EA1D1B"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bookmarkEnd w:id="68"/>
    </w:p>
    <w:p w14:paraId="68BBF244"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zveřejnění názvu zastávky vždy odpovídá vlastník (dopravce). </w:t>
      </w:r>
    </w:p>
    <w:p w14:paraId="0D4A08B4" w14:textId="77777777" w:rsidR="00D82402" w:rsidRPr="00F5040A" w:rsidRDefault="00D82402" w:rsidP="00F5040A">
      <w:pPr>
        <w:pStyle w:val="Nadpis2"/>
        <w:rPr>
          <w:rFonts w:ascii="Arial" w:hAnsi="Arial" w:cs="Arial"/>
          <w:color w:val="auto"/>
        </w:rPr>
      </w:pPr>
      <w:bookmarkStart w:id="69" w:name="_Toc6386425"/>
      <w:r w:rsidRPr="00F5040A">
        <w:rPr>
          <w:rFonts w:ascii="Arial" w:hAnsi="Arial" w:cs="Arial"/>
          <w:color w:val="auto"/>
        </w:rPr>
        <w:t>Označení zastávek</w:t>
      </w:r>
      <w:bookmarkEnd w:id="69"/>
    </w:p>
    <w:p w14:paraId="6C3C8760" w14:textId="77777777" w:rsidR="00D82402" w:rsidRPr="00F5040A" w:rsidRDefault="00D82402" w:rsidP="00F5040A">
      <w:pPr>
        <w:pStyle w:val="Nadpis3"/>
        <w:rPr>
          <w:rFonts w:ascii="Arial" w:hAnsi="Arial" w:cs="Arial"/>
          <w:color w:val="auto"/>
        </w:rPr>
      </w:pPr>
      <w:bookmarkStart w:id="70" w:name="_Toc6386426"/>
      <w:r w:rsidRPr="00F5040A">
        <w:rPr>
          <w:rFonts w:ascii="Arial" w:hAnsi="Arial" w:cs="Arial"/>
          <w:color w:val="auto"/>
        </w:rPr>
        <w:t>Zastávky skupiny A</w:t>
      </w:r>
      <w:bookmarkEnd w:id="70"/>
    </w:p>
    <w:p w14:paraId="692271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skupiny A jsou umístěny ve městech, kde je provozována MHD (viz specifikace II., kap. 1.).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Veřejné dopravy Vysočiny tak, aby došlo k postupnému sjednocení standardu v rámci obsluhovaného území VDV. V případě neshody mezi objednavateli dopravních výkonů (případně dopravci)</w:t>
      </w:r>
      <w:r w:rsidRPr="00456A0D">
        <w:rPr>
          <w:rStyle w:val="Znakapoznpodarou"/>
          <w:rFonts w:ascii="Arial" w:hAnsi="Arial" w:cs="Arial"/>
        </w:rPr>
        <w:footnoteReference w:id="14"/>
      </w:r>
      <w:r w:rsidRPr="00456A0D">
        <w:rPr>
          <w:rFonts w:ascii="Arial" w:hAnsi="Arial" w:cs="Arial"/>
        </w:rPr>
        <w:t xml:space="preserve"> se zastávka zařadí do skupiny B.</w:t>
      </w:r>
    </w:p>
    <w:p w14:paraId="696CE102" w14:textId="77777777" w:rsidR="00D82402" w:rsidRPr="00F5040A" w:rsidRDefault="00D82402" w:rsidP="00F5040A">
      <w:pPr>
        <w:pStyle w:val="Nadpis3"/>
        <w:rPr>
          <w:rFonts w:ascii="Arial" w:hAnsi="Arial" w:cs="Arial"/>
          <w:color w:val="auto"/>
        </w:rPr>
      </w:pPr>
      <w:bookmarkStart w:id="71" w:name="_Toc6386427"/>
      <w:r w:rsidRPr="00F5040A">
        <w:rPr>
          <w:rFonts w:ascii="Arial" w:hAnsi="Arial" w:cs="Arial"/>
          <w:color w:val="auto"/>
        </w:rPr>
        <w:t>Zastávky skupiny B – standard designu VDV</w:t>
      </w:r>
      <w:bookmarkEnd w:id="71"/>
    </w:p>
    <w:p w14:paraId="1100EF2F"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65E8E634"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linek VDV na území Kraje Vysočina musí mít označení v souladu s</w:t>
      </w:r>
      <w:r w:rsidRPr="00456A0D">
        <w:rPr>
          <w:rFonts w:ascii="Arial" w:eastAsia="Calibri" w:hAnsi="Arial" w:cs="Arial"/>
          <w:bCs/>
        </w:rPr>
        <w:t> Grafickým manuálem Veřejné dopravy Vysočiny</w:t>
      </w:r>
      <w:r w:rsidRPr="00456A0D">
        <w:rPr>
          <w:rStyle w:val="Znakapoznpodarou"/>
          <w:rFonts w:ascii="Arial" w:eastAsia="Calibri" w:hAnsi="Arial" w:cs="Arial"/>
          <w:bCs/>
        </w:rPr>
        <w:footnoteReference w:id="15"/>
      </w:r>
      <w:r w:rsidRPr="00456A0D">
        <w:rPr>
          <w:rFonts w:ascii="Arial" w:eastAsia="Calibri" w:hAnsi="Arial" w:cs="Arial"/>
          <w:bCs/>
        </w:rPr>
        <w:t>.</w:t>
      </w:r>
    </w:p>
    <w:p w14:paraId="3A5A63C6" w14:textId="77777777" w:rsidR="00D82402" w:rsidRPr="00F5040A" w:rsidRDefault="00D82402" w:rsidP="00F5040A">
      <w:pPr>
        <w:pStyle w:val="Nadpis2"/>
        <w:rPr>
          <w:rFonts w:ascii="Arial" w:hAnsi="Arial" w:cs="Arial"/>
          <w:color w:val="auto"/>
        </w:rPr>
      </w:pPr>
      <w:bookmarkStart w:id="72" w:name="_Toc6386428"/>
      <w:r w:rsidRPr="00F5040A">
        <w:rPr>
          <w:rFonts w:ascii="Arial" w:hAnsi="Arial" w:cs="Arial"/>
          <w:color w:val="auto"/>
        </w:rPr>
        <w:lastRenderedPageBreak/>
        <w:t>Vlastnictví zastávek VDV</w:t>
      </w:r>
      <w:bookmarkEnd w:id="72"/>
    </w:p>
    <w:p w14:paraId="38B284DD" w14:textId="2F062D03"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Dopravní značky označující zastávky jsou ve vlastnictví vlastníka 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16"/>
      </w:r>
      <w:r w:rsidRPr="00456A0D">
        <w:rPr>
          <w:rFonts w:ascii="Arial" w:hAnsi="Arial" w:cs="Arial"/>
        </w:rPr>
        <w:t>.</w:t>
      </w:r>
    </w:p>
    <w:p w14:paraId="339FD546" w14:textId="77777777" w:rsidR="00D82402" w:rsidRPr="00F5040A" w:rsidRDefault="00D82402" w:rsidP="00F5040A">
      <w:pPr>
        <w:pStyle w:val="Nadpis2"/>
        <w:rPr>
          <w:rFonts w:ascii="Arial" w:hAnsi="Arial" w:cs="Arial"/>
          <w:color w:val="auto"/>
        </w:rPr>
      </w:pPr>
      <w:bookmarkStart w:id="73" w:name="_Toc6386429"/>
      <w:bookmarkStart w:id="74" w:name="_Ref61339419"/>
      <w:r w:rsidRPr="00F5040A">
        <w:rPr>
          <w:rFonts w:ascii="Arial" w:hAnsi="Arial" w:cs="Arial"/>
          <w:color w:val="auto"/>
        </w:rPr>
        <w:t>Dočasné označování zastávek</w:t>
      </w:r>
      <w:bookmarkEnd w:id="73"/>
      <w:bookmarkEnd w:id="74"/>
    </w:p>
    <w:p w14:paraId="15C5A0BE" w14:textId="094B825A"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A25784">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odpovídá vlastník (dopravce) zařízení pro zveřejňování jízdních řádů pravidelné zastávky v dané oblasti.</w:t>
      </w:r>
    </w:p>
    <w:p w14:paraId="59B4695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neplatnost původního označení zastávky zřetelně vyznačena jeho přelepením reflexní páskou ve tvaru kříže (případně zakrytím označení zastávky) a uvedením příslušné informace pro cestující.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77777777" w:rsidR="00D82402" w:rsidRPr="00F5040A" w:rsidRDefault="00D82402" w:rsidP="00F5040A">
      <w:pPr>
        <w:pStyle w:val="Nadpis2"/>
        <w:rPr>
          <w:rFonts w:ascii="Arial" w:hAnsi="Arial" w:cs="Arial"/>
          <w:color w:val="auto"/>
        </w:rPr>
      </w:pPr>
      <w:bookmarkStart w:id="75" w:name="_Toc6386430"/>
      <w:r w:rsidRPr="00F5040A">
        <w:rPr>
          <w:rFonts w:ascii="Arial" w:hAnsi="Arial" w:cs="Arial"/>
          <w:color w:val="auto"/>
        </w:rPr>
        <w:t>Pravidelná kontrola a údržba zastávek VDV</w:t>
      </w:r>
      <w:bookmarkEnd w:id="75"/>
    </w:p>
    <w:p w14:paraId="4C445D47" w14:textId="4E28114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BB306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roku. Z dopravního hlediska významnější zastávky jsou kontrolovány častěji – viz údaje v tabulce níže. Během </w:t>
      </w:r>
      <w:r w:rsidRPr="00456A0D">
        <w:rPr>
          <w:rFonts w:ascii="Arial" w:hAnsi="Arial" w:cs="Arial"/>
        </w:rPr>
        <w:t>kontroly</w:t>
      </w:r>
      <w:r w:rsidRPr="00456A0D">
        <w:rPr>
          <w:rFonts w:ascii="Arial" w:eastAsia="Calibri" w:hAnsi="Arial" w:cs="Arial"/>
        </w:rPr>
        <w:t xml:space="preserve"> se zjišťuje, zda zastávka splňuje standardy VDV – povinné minimální vybavení pro danou třídu zastávky a nutnost oprav nebo doplnění jeho vybavení. Kontrolu provádí vlastník vybavení zastávky, případně jím pověřený subjekt, který o provedených periodických kontrolách a zjištěných závadách vyhotovuje písemný záznam. Za správnost provedení kontroly a odstranění nedostatků odpovídá vlastník vybavení (dopravce). </w:t>
      </w:r>
    </w:p>
    <w:p w14:paraId="75BB5850" w14:textId="77777777" w:rsidR="00D82402" w:rsidRPr="00456A0D" w:rsidRDefault="00D82402" w:rsidP="00D82402">
      <w:pPr>
        <w:rPr>
          <w:rFonts w:ascii="Arial" w:eastAsia="Calibri" w:hAnsi="Arial" w:cs="Arial"/>
          <w:b/>
        </w:rPr>
      </w:pPr>
      <w:bookmarkStart w:id="76" w:name="_Toc187136836"/>
      <w:bookmarkStart w:id="77" w:name="_Toc184093106"/>
    </w:p>
    <w:p w14:paraId="2F37E801" w14:textId="77777777" w:rsidR="00D82402" w:rsidRPr="00456A0D" w:rsidRDefault="00D82402" w:rsidP="00D82402">
      <w:pPr>
        <w:spacing w:before="360" w:line="360" w:lineRule="auto"/>
        <w:rPr>
          <w:rFonts w:ascii="Arial" w:eastAsia="Calibri" w:hAnsi="Arial" w:cs="Arial"/>
          <w:b/>
        </w:rPr>
      </w:pPr>
      <w:r w:rsidRPr="00456A0D">
        <w:rPr>
          <w:rFonts w:ascii="Arial" w:eastAsia="Calibri" w:hAnsi="Arial" w:cs="Arial"/>
          <w:b/>
        </w:rPr>
        <w:t>Závazné termíny pro zjišťování a nápravu závad na zastávkách</w:t>
      </w:r>
      <w:bookmarkEnd w:id="76"/>
      <w:bookmarkEnd w:id="77"/>
    </w:p>
    <w:p w14:paraId="0ECC3A6B" w14:textId="77777777" w:rsidR="00D82402" w:rsidRPr="00456A0D" w:rsidRDefault="00D82402" w:rsidP="00D82402">
      <w:pPr>
        <w:spacing w:before="240" w:line="360" w:lineRule="auto"/>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494712">
            <w:pPr>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494712">
            <w:pPr>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494712">
            <w:pPr>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494712">
            <w:pPr>
              <w:rPr>
                <w:rFonts w:ascii="Arial" w:hAnsi="Arial" w:cs="Arial"/>
                <w:b/>
              </w:rPr>
            </w:pPr>
            <w:r w:rsidRPr="00456A0D">
              <w:rPr>
                <w:rFonts w:ascii="Arial" w:hAnsi="Arial" w:cs="Arial"/>
                <w:b/>
              </w:rPr>
              <w:t>Chybějící nebo nečitelný plán nástupišť (pokud je v zastávce požadován).</w:t>
            </w:r>
          </w:p>
        </w:tc>
        <w:tc>
          <w:tcPr>
            <w:tcW w:w="2481" w:type="dxa"/>
            <w:vAlign w:val="center"/>
            <w:hideMark/>
          </w:tcPr>
          <w:p w14:paraId="721485AD" w14:textId="1ECC8A02"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29C8C297" w14:textId="77777777" w:rsidR="00734668" w:rsidRDefault="00734668">
      <w:pPr>
        <w:rPr>
          <w:rFonts w:ascii="Arial" w:hAnsi="Arial" w:cs="Arial"/>
        </w:rPr>
      </w:pPr>
      <w:r>
        <w:rPr>
          <w:rFonts w:ascii="Arial" w:hAnsi="Arial" w:cs="Arial"/>
        </w:rPr>
        <w:br w:type="page"/>
      </w:r>
    </w:p>
    <w:p w14:paraId="020966D2" w14:textId="77777777" w:rsidR="005F60CE" w:rsidRPr="00456A0D" w:rsidRDefault="005F60CE" w:rsidP="00910DAD">
      <w:pPr>
        <w:spacing w:before="120" w:after="120" w:line="360" w:lineRule="auto"/>
        <w:ind w:firstLine="284"/>
        <w:jc w:val="both"/>
        <w:rPr>
          <w:rFonts w:ascii="Arial" w:hAnsi="Arial" w:cs="Arial"/>
        </w:rPr>
      </w:pPr>
    </w:p>
    <w:p w14:paraId="16FB2C0C" w14:textId="77777777" w:rsidR="00734668" w:rsidRPr="00C50B7A" w:rsidRDefault="00734668" w:rsidP="00734668">
      <w:pPr>
        <w:pStyle w:val="Nadpis1"/>
        <w:rPr>
          <w:rFonts w:ascii="Arial" w:hAnsi="Arial" w:cs="Arial"/>
          <w:color w:val="auto"/>
        </w:rPr>
      </w:pPr>
      <w:bookmarkStart w:id="78" w:name="_Toc6386433"/>
      <w:r w:rsidRPr="00C50B7A">
        <w:rPr>
          <w:rFonts w:ascii="Arial" w:hAnsi="Arial" w:cs="Arial"/>
          <w:color w:val="auto"/>
        </w:rPr>
        <w:t>STANDARD PODOBY JÍZDNÍCH ŘÁDŮ</w:t>
      </w:r>
    </w:p>
    <w:p w14:paraId="3CD57A0A" w14:textId="4DD608B6" w:rsidR="00734668" w:rsidRDefault="00734668" w:rsidP="00734668">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17"/>
      </w:r>
      <w:r>
        <w:rPr>
          <w:rFonts w:ascii="Arial" w:hAnsi="Arial" w:cs="Arial"/>
        </w:rPr>
        <w:t xml:space="preserve"> </w:t>
      </w:r>
      <w:r w:rsidRPr="009723FD">
        <w:rPr>
          <w:rFonts w:ascii="Arial" w:hAnsi="Arial" w:cs="Arial"/>
        </w:rPr>
        <w:t xml:space="preserve">A zákonných úprav platných v době platnosti </w:t>
      </w:r>
      <w:r>
        <w:rPr>
          <w:rFonts w:ascii="Arial" w:hAnsi="Arial" w:cs="Arial"/>
        </w:rPr>
        <w:t>s</w:t>
      </w:r>
      <w:r w:rsidRPr="009723FD">
        <w:rPr>
          <w:rFonts w:ascii="Arial" w:hAnsi="Arial" w:cs="Arial"/>
        </w:rPr>
        <w:t>mlouvy. Vzor jízdního řádu je přiložen v příloze č. 3 TPS VDV – „Vzor JŘ“.</w:t>
      </w:r>
    </w:p>
    <w:p w14:paraId="27191E36" w14:textId="77777777" w:rsidR="00734668" w:rsidRDefault="00734668">
      <w:pPr>
        <w:rPr>
          <w:rFonts w:ascii="Arial" w:hAnsi="Arial" w:cs="Arial"/>
        </w:rPr>
      </w:pPr>
      <w:r>
        <w:rPr>
          <w:rFonts w:ascii="Arial" w:hAnsi="Arial" w:cs="Arial"/>
        </w:rPr>
        <w:br w:type="page"/>
      </w:r>
    </w:p>
    <w:p w14:paraId="0B83796D" w14:textId="77777777" w:rsidR="00734668" w:rsidRDefault="00734668" w:rsidP="00734668">
      <w:pPr>
        <w:spacing w:before="120" w:after="120" w:line="360" w:lineRule="auto"/>
        <w:ind w:firstLine="284"/>
        <w:jc w:val="both"/>
        <w:rPr>
          <w:rFonts w:ascii="Arial" w:hAnsi="Arial" w:cs="Arial"/>
        </w:rPr>
      </w:pPr>
    </w:p>
    <w:p w14:paraId="6937863A" w14:textId="77777777" w:rsidR="005F60CE" w:rsidRPr="00C50B7A" w:rsidRDefault="005F60CE" w:rsidP="00C50B7A">
      <w:pPr>
        <w:pStyle w:val="Nadpis1"/>
        <w:rPr>
          <w:rFonts w:ascii="Arial" w:hAnsi="Arial" w:cs="Arial"/>
          <w:color w:val="auto"/>
        </w:rPr>
      </w:pPr>
      <w:r w:rsidRPr="00C50B7A">
        <w:rPr>
          <w:rFonts w:ascii="Arial" w:hAnsi="Arial" w:cs="Arial"/>
          <w:color w:val="auto"/>
        </w:rPr>
        <w:t>STANDARD JÍZDNÍCH DOKLADŮ</w:t>
      </w:r>
      <w:bookmarkEnd w:id="78"/>
    </w:p>
    <w:p w14:paraId="12253F48" w14:textId="049EC501"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VDV stanoví Kraj Vysočina. Jízdní doklady musí být z hlediska obsahového a vizuálního v souladu s Grafickým manuálem Veřejné dopravy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Veřejné dopravy Vysočiny, který je přílohou č.</w:t>
      </w:r>
      <w:r w:rsidR="00FE078E">
        <w:rPr>
          <w:rFonts w:ascii="Arial" w:hAnsi="Arial" w:cs="Arial"/>
        </w:rPr>
        <w:t xml:space="preserve"> 1 </w:t>
      </w:r>
      <w:r w:rsidR="005E51EB">
        <w:rPr>
          <w:rFonts w:ascii="Arial" w:hAnsi="Arial" w:cs="Arial"/>
        </w:rPr>
        <w:t>TPS VDV – „Grafický manuál VDV“</w:t>
      </w:r>
    </w:p>
    <w:p w14:paraId="39F96953" w14:textId="77777777" w:rsidR="005F60CE" w:rsidRPr="0023277E" w:rsidRDefault="005F60CE" w:rsidP="0023277E">
      <w:pPr>
        <w:pStyle w:val="Nadpis2"/>
        <w:rPr>
          <w:rFonts w:ascii="Arial" w:hAnsi="Arial" w:cs="Arial"/>
        </w:rPr>
      </w:pPr>
      <w:bookmarkStart w:id="79" w:name="_Toc6386434"/>
      <w:r w:rsidRPr="0023277E">
        <w:rPr>
          <w:rFonts w:ascii="Arial" w:hAnsi="Arial" w:cs="Arial"/>
          <w:color w:val="auto"/>
        </w:rPr>
        <w:t>Papírové jízdní doklady</w:t>
      </w:r>
      <w:bookmarkEnd w:id="79"/>
    </w:p>
    <w:p w14:paraId="304A6986" w14:textId="2A4D2027" w:rsidR="00734668" w:rsidRDefault="005F60CE" w:rsidP="00910DAD">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p>
    <w:p w14:paraId="6BD7480A" w14:textId="77777777" w:rsidR="00734668" w:rsidRDefault="00734668">
      <w:pPr>
        <w:rPr>
          <w:rFonts w:ascii="Arial" w:hAnsi="Arial" w:cs="Arial"/>
        </w:rPr>
      </w:pPr>
      <w:r>
        <w:rPr>
          <w:rFonts w:ascii="Arial" w:hAnsi="Arial" w:cs="Arial"/>
        </w:rPr>
        <w:br w:type="page"/>
      </w:r>
    </w:p>
    <w:p w14:paraId="0597C42A" w14:textId="77777777" w:rsidR="005F60CE" w:rsidRPr="00C50B7A" w:rsidRDefault="005F60CE" w:rsidP="00910DAD">
      <w:pPr>
        <w:spacing w:before="120" w:after="120" w:line="360" w:lineRule="auto"/>
        <w:ind w:firstLine="284"/>
        <w:jc w:val="both"/>
        <w:rPr>
          <w:rFonts w:ascii="Arial" w:hAnsi="Arial" w:cs="Arial"/>
        </w:rPr>
      </w:pPr>
    </w:p>
    <w:p w14:paraId="0C5472FF" w14:textId="77777777" w:rsidR="00EA7200" w:rsidRPr="0023277E" w:rsidRDefault="00EA7200" w:rsidP="0023277E">
      <w:pPr>
        <w:pStyle w:val="Nadpis1"/>
        <w:rPr>
          <w:rFonts w:ascii="Arial" w:hAnsi="Arial" w:cs="Arial"/>
          <w:color w:val="auto"/>
        </w:rPr>
      </w:pPr>
      <w:bookmarkStart w:id="80" w:name="_Toc6386445"/>
      <w:r w:rsidRPr="0023277E">
        <w:rPr>
          <w:rFonts w:ascii="Arial" w:hAnsi="Arial" w:cs="Arial"/>
          <w:color w:val="auto"/>
        </w:rPr>
        <w:t>STANDARD DOPRAVNÍCH VÝKONŮ</w:t>
      </w:r>
      <w:bookmarkEnd w:id="80"/>
    </w:p>
    <w:p w14:paraId="1ECC6952" w14:textId="77777777" w:rsidR="00EA7200" w:rsidRPr="0023277E" w:rsidRDefault="00EA7200" w:rsidP="0023277E">
      <w:pPr>
        <w:pStyle w:val="Nadpis2"/>
        <w:rPr>
          <w:rFonts w:ascii="Arial" w:hAnsi="Arial" w:cs="Arial"/>
          <w:color w:val="auto"/>
        </w:rPr>
      </w:pPr>
      <w:bookmarkStart w:id="81" w:name="_Toc6386446"/>
      <w:r w:rsidRPr="0023277E">
        <w:rPr>
          <w:rFonts w:ascii="Arial" w:hAnsi="Arial" w:cs="Arial"/>
          <w:color w:val="auto"/>
        </w:rPr>
        <w:t>Zajištění dopravy dle jízdních řádů</w:t>
      </w:r>
      <w:bookmarkEnd w:id="81"/>
    </w:p>
    <w:p w14:paraId="22F1299C" w14:textId="6F4EFDCC"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470AF0">
        <w:rPr>
          <w:rFonts w:ascii="Arial" w:hAnsi="Arial" w:cs="Arial"/>
          <w:shd w:val="clear" w:color="auto" w:fill="FFFFFF"/>
        </w:rPr>
        <w:t xml:space="preserve">mimořádnosti dle pokynu Centrálního dispečinku VDV. Jedná se o případy </w:t>
      </w:r>
      <w:r w:rsidR="0079739E">
        <w:rPr>
          <w:rFonts w:ascii="Arial" w:hAnsi="Arial" w:cs="Arial"/>
          <w:shd w:val="clear" w:color="auto" w:fill="FFFFFF"/>
        </w:rPr>
        <w:t xml:space="preserve">např. </w:t>
      </w:r>
      <w:r w:rsidRPr="00456A0D">
        <w:rPr>
          <w:rFonts w:ascii="Arial" w:hAnsi="Arial" w:cs="Arial"/>
          <w:shd w:val="clear" w:color="auto" w:fill="FFFFFF"/>
        </w:rPr>
        <w:t>uzavírky pozemních komunikací,</w:t>
      </w:r>
      <w:r w:rsidR="00470AF0">
        <w:rPr>
          <w:rFonts w:ascii="Arial" w:hAnsi="Arial" w:cs="Arial"/>
          <w:shd w:val="clear" w:color="auto" w:fill="FFFFFF"/>
        </w:rPr>
        <w:t xml:space="preserve"> sjízdnost pozemních komunikací, povětrnostní podmínky.</w:t>
      </w:r>
    </w:p>
    <w:p w14:paraId="18D60FB4" w14:textId="77777777" w:rsidR="00EA7200" w:rsidRPr="0023277E" w:rsidRDefault="00EA7200" w:rsidP="0023277E">
      <w:pPr>
        <w:pStyle w:val="Nadpis2"/>
        <w:rPr>
          <w:rFonts w:ascii="Arial" w:hAnsi="Arial" w:cs="Arial"/>
          <w:color w:val="auto"/>
        </w:rPr>
      </w:pPr>
      <w:bookmarkStart w:id="82" w:name="_Toc6386447"/>
      <w:r w:rsidRPr="0023277E">
        <w:rPr>
          <w:rFonts w:ascii="Arial" w:hAnsi="Arial" w:cs="Arial"/>
          <w:color w:val="auto"/>
        </w:rPr>
        <w:t>Přesnost a přistavování vozidel na zastávky</w:t>
      </w:r>
      <w:bookmarkEnd w:id="82"/>
    </w:p>
    <w:p w14:paraId="6725318C" w14:textId="77777777"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77777777" w:rsidR="00EA7200" w:rsidRPr="00456A0D" w:rsidRDefault="00EA7200" w:rsidP="00E44204">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Pokud silná poptávka cestujících, stav omezení sjízdnosti komunikační sítě nebo jiné mimořádnosti (například: porucha vozidla, zdravotní indispozice řidiče apod.), způsobí zpoždění vozidla větší než 5 minut, musí řidič informovat objednatele (Centrální dispečink VDV), který rozhodne o dalším postupu.</w:t>
      </w:r>
    </w:p>
    <w:p w14:paraId="000D1661" w14:textId="585432E0" w:rsidR="00EA7200" w:rsidRPr="00456A0D" w:rsidRDefault="00EA7200" w:rsidP="00E44204">
      <w:pPr>
        <w:spacing w:line="360" w:lineRule="auto"/>
        <w:jc w:val="both"/>
        <w:rPr>
          <w:rFonts w:ascii="Arial" w:hAnsi="Arial" w:cs="Arial"/>
        </w:rPr>
      </w:pPr>
      <w:r w:rsidRPr="00456A0D">
        <w:rPr>
          <w:rFonts w:ascii="Arial" w:hAnsi="Arial" w:cs="Arial"/>
        </w:rPr>
        <w:t xml:space="preserve">V případě, že </w:t>
      </w:r>
      <w:proofErr w:type="spellStart"/>
      <w:r w:rsidRPr="00456A0D">
        <w:rPr>
          <w:rFonts w:ascii="Arial" w:hAnsi="Arial" w:cs="Arial"/>
        </w:rPr>
        <w:t>mezizastávkový</w:t>
      </w:r>
      <w:proofErr w:type="spellEnd"/>
      <w:r w:rsidRPr="00456A0D">
        <w:rPr>
          <w:rFonts w:ascii="Arial" w:hAnsi="Arial" w:cs="Arial"/>
        </w:rPr>
        <w:t xml:space="preserve"> úsek je delší, jak 5 minut jízdní doby dle JŘ, bude objednatelem určen kont</w:t>
      </w:r>
      <w:r w:rsidR="00FE078E">
        <w:rPr>
          <w:rFonts w:ascii="Arial" w:hAnsi="Arial" w:cs="Arial"/>
        </w:rPr>
        <w:t xml:space="preserve">rolní bod(y), </w:t>
      </w:r>
      <w:r w:rsidRPr="00456A0D">
        <w:rPr>
          <w:rFonts w:ascii="Arial" w:hAnsi="Arial" w:cs="Arial"/>
        </w:rPr>
        <w:t xml:space="preserve">na kterých bude sledována včasnost spoje. Počet </w:t>
      </w:r>
      <w:r w:rsidRPr="00456A0D">
        <w:rPr>
          <w:rFonts w:ascii="Arial" w:hAnsi="Arial" w:cs="Arial"/>
        </w:rPr>
        <w:br/>
        <w:t xml:space="preserve">a umístění těchto bodů určí objednatel. </w:t>
      </w:r>
    </w:p>
    <w:p w14:paraId="11203ACB" w14:textId="77777777" w:rsidR="00EA7200" w:rsidRPr="00456A0D" w:rsidRDefault="00EA7200" w:rsidP="00E44204">
      <w:pPr>
        <w:spacing w:line="360" w:lineRule="auto"/>
        <w:jc w:val="both"/>
        <w:rPr>
          <w:rFonts w:ascii="Arial" w:hAnsi="Arial" w:cs="Arial"/>
        </w:rPr>
      </w:pPr>
      <w:r w:rsidRPr="00456A0D">
        <w:rPr>
          <w:rFonts w:ascii="Arial" w:hAnsi="Arial" w:cs="Arial"/>
        </w:rPr>
        <w:t>Zpoždění delší než 1 minuta způsobené z viny dopravce (např. v důsledku pozdního přistavení vozidla, než jak je stanoveno v obězích, bezdůvodně pomalé jízdy) také není přípustné.</w:t>
      </w:r>
    </w:p>
    <w:p w14:paraId="1C7C3007" w14:textId="77777777" w:rsidR="00EA7200" w:rsidRPr="00456A0D" w:rsidRDefault="00EA7200" w:rsidP="00E44204">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E44204">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77777777" w:rsidR="00EA7200" w:rsidRPr="0023277E" w:rsidRDefault="00EA7200" w:rsidP="0023277E">
      <w:pPr>
        <w:pStyle w:val="Nadpis2"/>
        <w:rPr>
          <w:rFonts w:ascii="Arial" w:hAnsi="Arial" w:cs="Arial"/>
        </w:rPr>
      </w:pPr>
      <w:bookmarkStart w:id="83" w:name="_Toc6386448"/>
      <w:r w:rsidRPr="0023277E">
        <w:rPr>
          <w:rFonts w:ascii="Arial" w:hAnsi="Arial" w:cs="Arial"/>
          <w:color w:val="auto"/>
        </w:rPr>
        <w:lastRenderedPageBreak/>
        <w:t>Návaznost spojů</w:t>
      </w:r>
      <w:bookmarkEnd w:id="83"/>
    </w:p>
    <w:p w14:paraId="689B75CF" w14:textId="4A3DECC8" w:rsidR="00EA7200" w:rsidRPr="00456A0D" w:rsidRDefault="00EA7200" w:rsidP="00E44204">
      <w:pPr>
        <w:spacing w:before="120" w:after="120" w:line="360" w:lineRule="auto"/>
        <w:ind w:firstLine="284"/>
        <w:jc w:val="both"/>
        <w:rPr>
          <w:rFonts w:ascii="Arial" w:hAnsi="Arial" w:cs="Arial"/>
        </w:rPr>
      </w:pPr>
      <w:r w:rsidRPr="00C03C16">
        <w:rPr>
          <w:rFonts w:ascii="Arial" w:hAnsi="Arial" w:cs="Arial"/>
        </w:rPr>
        <w:t>Dopravci jsou povinni zajistit, aby řidiči dodržovali pokyny uvedené v platném znění pomůcky „</w:t>
      </w:r>
      <w:r w:rsidR="009D7503" w:rsidRPr="00C03C16">
        <w:rPr>
          <w:rFonts w:ascii="Arial" w:hAnsi="Arial" w:cs="Arial"/>
          <w:b/>
        </w:rPr>
        <w:t>Garance návazností VDV</w:t>
      </w:r>
      <w:r w:rsidRPr="00C03C16">
        <w:rPr>
          <w:rFonts w:ascii="Arial" w:hAnsi="Arial" w:cs="Arial"/>
        </w:rPr>
        <w:t>“</w:t>
      </w:r>
      <w:r w:rsidRPr="00C03C16">
        <w:rPr>
          <w:rStyle w:val="Znakapoznpodarou"/>
          <w:rFonts w:ascii="Arial" w:hAnsi="Arial" w:cs="Arial"/>
        </w:rPr>
        <w:footnoteReference w:id="18"/>
      </w:r>
      <w:r w:rsidRPr="00C03C16">
        <w:rPr>
          <w:rFonts w:ascii="Arial" w:hAnsi="Arial" w:cs="Arial"/>
        </w:rPr>
        <w:t xml:space="preserve"> která</w:t>
      </w:r>
      <w:r w:rsidRPr="00456A0D">
        <w:rPr>
          <w:rFonts w:ascii="Arial" w:hAnsi="Arial" w:cs="Arial"/>
        </w:rPr>
        <w:t xml:space="preserve"> je vydávána objednatelem vždy pro jednotlivé oblasti Kraje Vysočina před změnou JŘ a je dopravci k dispozici nejpozději:</w:t>
      </w:r>
    </w:p>
    <w:p w14:paraId="2F037339" w14:textId="77777777" w:rsidR="00EA7200" w:rsidRPr="00456A0D" w:rsidRDefault="00EA7200" w:rsidP="00EA7200">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Bude-li pomůcka poskytnuta objednatelem později, je dopravce po dobu plynutí výše stanovených lhůt zproštěn od případných sankcí plynoucích z nedodržení pokynů této pomůcky.</w:t>
      </w:r>
    </w:p>
    <w:p w14:paraId="74D11B5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rovněž povinni zajistit, aby řidiči dodržovali všechny pokyny vydané Centrálním dispečinkem 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15121E50" w14:textId="44B19949" w:rsidR="00EA7200" w:rsidRDefault="00EA7200" w:rsidP="0023277E">
      <w:pPr>
        <w:pStyle w:val="Nadpis2"/>
        <w:rPr>
          <w:rFonts w:ascii="Arial" w:hAnsi="Arial" w:cs="Arial"/>
          <w:color w:val="auto"/>
        </w:rPr>
      </w:pPr>
      <w:bookmarkStart w:id="84" w:name="_Toc6386449"/>
      <w:r w:rsidRPr="0023277E">
        <w:rPr>
          <w:rFonts w:ascii="Arial" w:hAnsi="Arial" w:cs="Arial"/>
          <w:color w:val="auto"/>
        </w:rPr>
        <w:t>Mimořádnosti v</w:t>
      </w:r>
      <w:r w:rsidR="00DD2D77">
        <w:rPr>
          <w:rFonts w:ascii="Arial" w:hAnsi="Arial" w:cs="Arial"/>
          <w:color w:val="auto"/>
        </w:rPr>
        <w:t> </w:t>
      </w:r>
      <w:r w:rsidRPr="0023277E">
        <w:rPr>
          <w:rFonts w:ascii="Arial" w:hAnsi="Arial" w:cs="Arial"/>
          <w:color w:val="auto"/>
        </w:rPr>
        <w:t>dopravě</w:t>
      </w:r>
      <w:bookmarkEnd w:id="84"/>
    </w:p>
    <w:p w14:paraId="7440FEDC" w14:textId="65BB4586" w:rsidR="00430D56" w:rsidRDefault="00DD2D77" w:rsidP="005A406B">
      <w:pPr>
        <w:spacing w:before="120" w:after="120" w:line="360" w:lineRule="auto"/>
        <w:ind w:firstLine="284"/>
        <w:jc w:val="both"/>
        <w:rPr>
          <w:rFonts w:ascii="Arial" w:hAnsi="Arial" w:cs="Arial"/>
        </w:rPr>
      </w:pPr>
      <w:r w:rsidRPr="00313F7D">
        <w:rPr>
          <w:rFonts w:ascii="Arial" w:hAnsi="Arial" w:cs="Arial"/>
        </w:rPr>
        <w:t xml:space="preserve">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řádně a včas tyto pokyny plnit. Dopravce je povinen konzultovat každou mimořádnost v dopravě s Centrálním dispečinkem VDV a spolupracovat s ním na řešení této mimořádnosti. </w:t>
      </w:r>
    </w:p>
    <w:p w14:paraId="5C672522" w14:textId="77777777" w:rsidR="00430D56" w:rsidRDefault="00430D56">
      <w:pPr>
        <w:rPr>
          <w:rFonts w:ascii="Arial" w:hAnsi="Arial" w:cs="Arial"/>
        </w:rPr>
      </w:pPr>
      <w:r>
        <w:rPr>
          <w:rFonts w:ascii="Arial" w:hAnsi="Arial" w:cs="Arial"/>
        </w:rPr>
        <w:br w:type="page"/>
      </w:r>
    </w:p>
    <w:p w14:paraId="5ACC2BDB" w14:textId="77777777" w:rsidR="00DD2D77" w:rsidRPr="00284DA6" w:rsidRDefault="00DD2D77" w:rsidP="005A406B">
      <w:pPr>
        <w:spacing w:before="120" w:after="120" w:line="360" w:lineRule="auto"/>
        <w:ind w:firstLine="284"/>
        <w:jc w:val="both"/>
        <w:rPr>
          <w:rFonts w:ascii="Arial" w:hAnsi="Arial" w:cs="Arial"/>
        </w:rPr>
      </w:pPr>
    </w:p>
    <w:p w14:paraId="5EC838FF" w14:textId="77777777" w:rsidR="00EA7200" w:rsidRPr="00D41CE6" w:rsidRDefault="00EA7200" w:rsidP="00D41CE6">
      <w:pPr>
        <w:pStyle w:val="Nadpis2"/>
        <w:rPr>
          <w:rFonts w:ascii="Arial" w:hAnsi="Arial" w:cs="Arial"/>
          <w:color w:val="auto"/>
        </w:rPr>
      </w:pPr>
      <w:bookmarkStart w:id="85" w:name="_Toc6386453"/>
      <w:r w:rsidRPr="00D41CE6">
        <w:rPr>
          <w:rFonts w:ascii="Arial" w:hAnsi="Arial" w:cs="Arial"/>
          <w:color w:val="auto"/>
        </w:rPr>
        <w:t>Záznam o provozu vozidla</w:t>
      </w:r>
      <w:bookmarkEnd w:id="85"/>
    </w:p>
    <w:p w14:paraId="423F76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Každé vozidlo provozované na linkách v systému VDV musí být vybaveno záznamem </w:t>
      </w:r>
      <w:r w:rsidRPr="00456A0D">
        <w:rPr>
          <w:rFonts w:ascii="Arial" w:hAnsi="Arial" w:cs="Arial"/>
        </w:rPr>
        <w:br/>
        <w:t>o provozu vozidla (DZPV – denní záznam o provozu vozidla), které musí obsahovat nejméně následující údaje:</w:t>
      </w:r>
    </w:p>
    <w:p w14:paraId="17C2A909"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Jméno řidiče/řidičů.</w:t>
      </w:r>
    </w:p>
    <w:p w14:paraId="21DB7B90"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Obchodní název dopravce.</w:t>
      </w:r>
    </w:p>
    <w:p w14:paraId="7C200D1D"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Registrační značka vozidla.</w:t>
      </w:r>
    </w:p>
    <w:p w14:paraId="74A40E83"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Číslo oběhu (kurzové číslo).</w:t>
      </w:r>
    </w:p>
    <w:p w14:paraId="54CDB6E4"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výjezdů a příjezdů do vozoven, garáží nebo odstavných parkovacích stání, včetně záznamu místa.</w:t>
      </w:r>
    </w:p>
    <w:p w14:paraId="72EE3A0B"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příjezdů na jednotlivé konečné zastávky a odjezdy z nich.</w:t>
      </w:r>
    </w:p>
    <w:p w14:paraId="3835A372"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Záznamy o veškerých odchylkách od jízdního řádu a o mimořádnostech v dopravě.</w:t>
      </w:r>
    </w:p>
    <w:p w14:paraId="7CCC122B" w14:textId="77777777" w:rsidR="00EA7200" w:rsidRPr="00456A0D" w:rsidRDefault="00EA7200" w:rsidP="00E44204">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7281E691" w14:textId="4CDAE872" w:rsidR="00494712" w:rsidRPr="00D41CE6" w:rsidRDefault="00494712" w:rsidP="00D41CE6">
      <w:pPr>
        <w:pStyle w:val="Nadpis2"/>
        <w:rPr>
          <w:rFonts w:ascii="Arial" w:hAnsi="Arial" w:cs="Arial"/>
          <w:color w:val="auto"/>
        </w:rPr>
      </w:pPr>
      <w:bookmarkStart w:id="86" w:name="_Ref459031527"/>
      <w:bookmarkStart w:id="87" w:name="_Toc460335159"/>
      <w:bookmarkStart w:id="88" w:name="_Toc6386457"/>
      <w:r w:rsidRPr="00D41CE6">
        <w:rPr>
          <w:rFonts w:ascii="Arial" w:hAnsi="Arial" w:cs="Arial"/>
          <w:color w:val="auto"/>
        </w:rPr>
        <w:t>Stanovení požadavků na zaměstnance dopravců přicházející do styku s cestující veřejností</w:t>
      </w:r>
      <w:bookmarkEnd w:id="86"/>
      <w:bookmarkEnd w:id="87"/>
      <w:bookmarkEnd w:id="88"/>
    </w:p>
    <w:p w14:paraId="7C774A26" w14:textId="09243D0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E7616C0"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106BAF90"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0E3ADB04" w:rsidR="00494712" w:rsidRPr="00D41CE6" w:rsidRDefault="00494712" w:rsidP="00D41CE6">
      <w:pPr>
        <w:pStyle w:val="Nadpis3"/>
        <w:rPr>
          <w:rFonts w:ascii="Arial" w:hAnsi="Arial" w:cs="Arial"/>
          <w:color w:val="auto"/>
        </w:rPr>
      </w:pPr>
      <w:bookmarkStart w:id="89" w:name="_Toc6386458"/>
      <w:r w:rsidRPr="00D41CE6">
        <w:rPr>
          <w:rFonts w:ascii="Arial" w:hAnsi="Arial" w:cs="Arial"/>
          <w:color w:val="auto"/>
        </w:rPr>
        <w:t>Požadavky na servisní personál dopravců</w:t>
      </w:r>
      <w:bookmarkEnd w:id="89"/>
    </w:p>
    <w:p w14:paraId="3F9E0C8E" w14:textId="33FAA2BE" w:rsidR="00494712" w:rsidRPr="00456A0D" w:rsidRDefault="00494712" w:rsidP="00073B76">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314214E3"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Je odborně připraven. Mimo jiné má znalosti o systému VDV, zejména o:</w:t>
      </w:r>
    </w:p>
    <w:p w14:paraId="1A969037" w14:textId="4F28155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4FC79261"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36478308"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2BF4278B"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509DC88D"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02C607E5"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lastRenderedPageBreak/>
        <w:t>Disponuje základními dopravně – geografickými znalostmi o oblasti nasazení vozidel dopravcem a zvládá nutné komunikační techniky a asertivní techniky jednání pro konfliktní situace</w:t>
      </w:r>
    </w:p>
    <w:p w14:paraId="63F3427D" w14:textId="02297CDD"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27CA007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0B8108B0"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601B25DE"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 xml:space="preserve">Je vybaven podklady pro informace cestujícím, jako jsou </w:t>
      </w:r>
      <w:r w:rsidR="00C94867">
        <w:rPr>
          <w:rFonts w:ascii="Arial" w:hAnsi="Arial" w:cs="Arial"/>
        </w:rPr>
        <w:t>zejména</w:t>
      </w:r>
      <w:r w:rsidRPr="00456A0D">
        <w:rPr>
          <w:rFonts w:ascii="Arial" w:hAnsi="Arial" w:cs="Arial"/>
        </w:rPr>
        <w:t>:</w:t>
      </w:r>
    </w:p>
    <w:p w14:paraId="216DB47B" w14:textId="24D3698A"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5D848795"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mapy systému VDV, </w:t>
      </w:r>
    </w:p>
    <w:p w14:paraId="1E85B848" w14:textId="40523EAA"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24E58654" w14:textId="136C74DE" w:rsidR="00494712" w:rsidRPr="00C94867" w:rsidRDefault="00C94867" w:rsidP="00C94867">
      <w:pPr>
        <w:pStyle w:val="Odstavecseseznamem"/>
        <w:numPr>
          <w:ilvl w:val="1"/>
          <w:numId w:val="25"/>
        </w:numPr>
        <w:spacing w:after="0" w:line="360" w:lineRule="auto"/>
        <w:jc w:val="both"/>
        <w:rPr>
          <w:rFonts w:cs="Arial"/>
        </w:rPr>
      </w:pPr>
      <w:r>
        <w:rPr>
          <w:rFonts w:cs="Arial"/>
        </w:rPr>
        <w:t>tarifní tabulky.</w:t>
      </w:r>
    </w:p>
    <w:p w14:paraId="4F2B3943" w14:textId="77777777" w:rsidR="00AE2AB5" w:rsidRDefault="00494712" w:rsidP="00AE2AB5">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E04FEE0" w14:textId="7B5D8E5B" w:rsidR="00AE2AB5" w:rsidRPr="00AE2AB5" w:rsidRDefault="00494712" w:rsidP="00AE2AB5">
      <w:pPr>
        <w:numPr>
          <w:ilvl w:val="0"/>
          <w:numId w:val="25"/>
        </w:numPr>
        <w:tabs>
          <w:tab w:val="clear" w:pos="425"/>
        </w:tabs>
        <w:spacing w:after="0" w:line="360" w:lineRule="auto"/>
        <w:ind w:left="709"/>
        <w:jc w:val="both"/>
        <w:rPr>
          <w:rFonts w:ascii="Arial" w:hAnsi="Arial" w:cs="Arial"/>
        </w:rPr>
      </w:pPr>
      <w:r w:rsidRPr="00AE2AB5">
        <w:rPr>
          <w:rFonts w:ascii="Arial" w:hAnsi="Arial" w:cs="Arial"/>
        </w:rPr>
        <w:t>Má trvalou možnost spojení s</w:t>
      </w:r>
      <w:r w:rsidR="00AE2AB5" w:rsidRPr="00AE2AB5">
        <w:rPr>
          <w:rFonts w:ascii="Arial" w:hAnsi="Arial" w:cs="Arial"/>
        </w:rPr>
        <w:t> </w:t>
      </w:r>
      <w:r w:rsidRPr="00AE2AB5">
        <w:rPr>
          <w:rFonts w:ascii="Arial" w:hAnsi="Arial" w:cs="Arial"/>
        </w:rPr>
        <w:t>dispečinkem</w:t>
      </w:r>
    </w:p>
    <w:p w14:paraId="4E3080AA" w14:textId="492C27F0" w:rsidR="00494712" w:rsidRPr="00AE2AB5" w:rsidRDefault="00494712" w:rsidP="00AE2AB5">
      <w:pPr>
        <w:spacing w:before="120" w:after="120" w:line="360" w:lineRule="auto"/>
        <w:ind w:left="284"/>
        <w:jc w:val="both"/>
        <w:rPr>
          <w:rFonts w:ascii="Arial" w:hAnsi="Arial" w:cs="Arial"/>
        </w:rPr>
      </w:pPr>
      <w:r w:rsidRPr="00AE2AB5">
        <w:rPr>
          <w:rFonts w:ascii="Arial" w:hAnsi="Arial" w:cs="Arial"/>
        </w:rPr>
        <w:t>Servisní personál dopravce se chová k cestujícím dle zásad slušného chování.</w:t>
      </w:r>
    </w:p>
    <w:p w14:paraId="35C4D53F" w14:textId="777E1FB4"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364ACB">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3E8C00C"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431C933B"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20F00A35"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77777777" w:rsidR="00494712" w:rsidRPr="00D41CE6" w:rsidRDefault="00494712" w:rsidP="00D41CE6">
      <w:pPr>
        <w:pStyle w:val="Nadpis2"/>
        <w:rPr>
          <w:rFonts w:ascii="Arial" w:hAnsi="Arial" w:cs="Arial"/>
          <w:color w:val="auto"/>
        </w:rPr>
      </w:pPr>
      <w:bookmarkStart w:id="90" w:name="_Toc6386459"/>
      <w:r w:rsidRPr="00D41CE6">
        <w:rPr>
          <w:rFonts w:ascii="Arial" w:hAnsi="Arial" w:cs="Arial"/>
          <w:color w:val="auto"/>
        </w:rPr>
        <w:lastRenderedPageBreak/>
        <w:t>Informační povinnosti dopravců</w:t>
      </w:r>
      <w:bookmarkEnd w:id="90"/>
    </w:p>
    <w:p w14:paraId="13BFF59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p>
    <w:p w14:paraId="413A9C44" w14:textId="29E3C33B" w:rsidR="00494712" w:rsidRDefault="00494712" w:rsidP="00D41CE6">
      <w:pPr>
        <w:pStyle w:val="Nadpis2"/>
        <w:rPr>
          <w:rFonts w:ascii="Arial" w:hAnsi="Arial" w:cs="Arial"/>
          <w:color w:val="auto"/>
        </w:rPr>
      </w:pPr>
      <w:bookmarkStart w:id="91" w:name="_Toc6386460"/>
      <w:r w:rsidRPr="00D41CE6">
        <w:rPr>
          <w:rFonts w:ascii="Arial" w:hAnsi="Arial" w:cs="Arial"/>
          <w:color w:val="auto"/>
        </w:rPr>
        <w:t>Školení zaměstnanců dopravce</w:t>
      </w:r>
      <w:bookmarkEnd w:id="91"/>
    </w:p>
    <w:p w14:paraId="21C56941" w14:textId="0950CE6D" w:rsidR="00734668" w:rsidRDefault="00AF2F86" w:rsidP="000E53D5">
      <w:pPr>
        <w:jc w:val="both"/>
        <w:rPr>
          <w:rFonts w:ascii="Arial" w:hAnsi="Arial" w:cs="Arial"/>
        </w:rPr>
      </w:pPr>
      <w:r w:rsidRPr="000E53D5">
        <w:rPr>
          <w:rFonts w:ascii="Arial" w:hAnsi="Arial" w:cs="Arial"/>
        </w:rPr>
        <w:t>Všichni provozní zaměstnanci dopravce přicházející do styku s cestujícími musí být proškoleni o systému VDV</w:t>
      </w:r>
      <w:r w:rsidR="000E53D5">
        <w:rPr>
          <w:rFonts w:ascii="Arial" w:hAnsi="Arial" w:cs="Arial"/>
        </w:rPr>
        <w:t>.</w:t>
      </w:r>
    </w:p>
    <w:p w14:paraId="7C0BDE52" w14:textId="77777777" w:rsidR="00734668" w:rsidRDefault="00734668">
      <w:pPr>
        <w:rPr>
          <w:rFonts w:ascii="Arial" w:hAnsi="Arial" w:cs="Arial"/>
        </w:rPr>
      </w:pPr>
      <w:r>
        <w:rPr>
          <w:rFonts w:ascii="Arial" w:hAnsi="Arial" w:cs="Arial"/>
        </w:rPr>
        <w:br w:type="page"/>
      </w:r>
    </w:p>
    <w:p w14:paraId="105AE005" w14:textId="77777777" w:rsidR="00AF2F86" w:rsidRPr="00AF2F86" w:rsidRDefault="00AF2F86" w:rsidP="000E53D5">
      <w:pPr>
        <w:jc w:val="both"/>
        <w:rPr>
          <w:rFonts w:ascii="Arial" w:hAnsi="Arial" w:cs="Arial"/>
        </w:rPr>
      </w:pPr>
    </w:p>
    <w:p w14:paraId="138A9614" w14:textId="77777777" w:rsidR="00494712" w:rsidRPr="00D41CE6" w:rsidRDefault="00494712" w:rsidP="00D41CE6">
      <w:pPr>
        <w:pStyle w:val="Nadpis1"/>
        <w:rPr>
          <w:rFonts w:ascii="Arial" w:hAnsi="Arial" w:cs="Arial"/>
          <w:color w:val="auto"/>
        </w:rPr>
      </w:pPr>
      <w:bookmarkStart w:id="92" w:name="_Toc6386461"/>
      <w:r w:rsidRPr="00D41CE6">
        <w:rPr>
          <w:rFonts w:ascii="Arial" w:hAnsi="Arial" w:cs="Arial"/>
          <w:color w:val="auto"/>
        </w:rPr>
        <w:t>STANDARD VÝLUK A OMEZENÍ DOPRAVY</w:t>
      </w:r>
      <w:bookmarkEnd w:id="92"/>
    </w:p>
    <w:p w14:paraId="46AC3A55"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77777777" w:rsidR="00494712" w:rsidRPr="00D41CE6" w:rsidRDefault="00494712" w:rsidP="00D41CE6">
      <w:pPr>
        <w:pStyle w:val="Nadpis2"/>
        <w:rPr>
          <w:rFonts w:ascii="Arial" w:hAnsi="Arial" w:cs="Arial"/>
          <w:color w:val="auto"/>
        </w:rPr>
      </w:pPr>
      <w:bookmarkStart w:id="93" w:name="_Toc6386462"/>
      <w:r w:rsidRPr="00D41CE6">
        <w:rPr>
          <w:rFonts w:ascii="Arial" w:hAnsi="Arial" w:cs="Arial"/>
          <w:color w:val="auto"/>
        </w:rPr>
        <w:t>Výluky na železnici</w:t>
      </w:r>
      <w:bookmarkEnd w:id="93"/>
    </w:p>
    <w:p w14:paraId="29FA0A0F" w14:textId="77777777" w:rsidR="00494712" w:rsidRPr="00D41CE6" w:rsidRDefault="00494712" w:rsidP="00D41CE6">
      <w:pPr>
        <w:pStyle w:val="Nadpis3"/>
        <w:rPr>
          <w:rFonts w:ascii="Arial" w:hAnsi="Arial" w:cs="Arial"/>
          <w:color w:val="auto"/>
        </w:rPr>
      </w:pPr>
      <w:bookmarkStart w:id="94" w:name="_Toc6386463"/>
      <w:r w:rsidRPr="00D41CE6">
        <w:rPr>
          <w:rFonts w:ascii="Arial" w:hAnsi="Arial" w:cs="Arial"/>
          <w:color w:val="auto"/>
        </w:rPr>
        <w:t>Plánované výluky</w:t>
      </w:r>
      <w:bookmarkEnd w:id="94"/>
    </w:p>
    <w:p w14:paraId="7860B943"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19"/>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AB75E5F"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p>
    <w:p w14:paraId="50D61100" w14:textId="142334E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w:t>
      </w:r>
      <w:r w:rsidR="000D2FCF">
        <w:rPr>
          <w:rFonts w:ascii="Arial" w:hAnsi="Arial" w:cs="Arial"/>
        </w:rPr>
        <w:t> Centrálním dispečinkem VDV</w:t>
      </w:r>
      <w:r w:rsidRPr="00456A0D">
        <w:rPr>
          <w:rFonts w:ascii="Arial" w:hAnsi="Arial" w:cs="Arial"/>
        </w:rPr>
        <w:t>. V odůvodněných případech může výpravčí v přestupní stanici po dohodě s </w:t>
      </w:r>
      <w:r w:rsidR="00885E8E">
        <w:rPr>
          <w:rFonts w:ascii="Arial" w:hAnsi="Arial" w:cs="Arial"/>
        </w:rPr>
        <w:t xml:space="preserve">Centrálním dispečinkem VDV </w:t>
      </w:r>
      <w:r w:rsidRPr="00456A0D">
        <w:rPr>
          <w:rFonts w:ascii="Arial" w:hAnsi="Arial" w:cs="Arial"/>
        </w:rPr>
        <w:t>postupovat odchylně od pomůcky „</w:t>
      </w:r>
      <w:r w:rsidR="009D7503">
        <w:rPr>
          <w:rFonts w:ascii="Arial" w:hAnsi="Arial" w:cs="Arial"/>
        </w:rPr>
        <w:t>Garance návazností VDV</w:t>
      </w:r>
      <w:r w:rsidRPr="00456A0D">
        <w:rPr>
          <w:rFonts w:ascii="Arial" w:hAnsi="Arial" w:cs="Arial"/>
        </w:rPr>
        <w:t xml:space="preserve">“. </w:t>
      </w:r>
    </w:p>
    <w:p w14:paraId="3F571E71" w14:textId="77777777" w:rsidR="00494712" w:rsidRPr="00D41CE6" w:rsidRDefault="00494712" w:rsidP="00D41CE6">
      <w:pPr>
        <w:pStyle w:val="Nadpis3"/>
        <w:rPr>
          <w:rFonts w:ascii="Arial" w:hAnsi="Arial" w:cs="Arial"/>
          <w:color w:val="auto"/>
        </w:rPr>
      </w:pPr>
      <w:bookmarkStart w:id="95" w:name="_Toc6386464"/>
      <w:r w:rsidRPr="00D41CE6">
        <w:rPr>
          <w:rFonts w:ascii="Arial" w:hAnsi="Arial" w:cs="Arial"/>
          <w:color w:val="auto"/>
        </w:rPr>
        <w:t>Neplánované výluky a jiná omezení dopravy</w:t>
      </w:r>
      <w:bookmarkEnd w:id="95"/>
    </w:p>
    <w:p w14:paraId="0C37AF0B" w14:textId="739FAB0F"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931CF0">
        <w:rPr>
          <w:rFonts w:ascii="Arial" w:hAnsi="Arial" w:cs="Arial"/>
        </w:rPr>
        <w:t>„</w:t>
      </w:r>
      <w:r w:rsidR="009D7503" w:rsidRPr="006A5F99">
        <w:rPr>
          <w:rFonts w:ascii="Arial" w:hAnsi="Arial" w:cs="Arial"/>
        </w:rPr>
        <w:t>Garance návazností VDV</w:t>
      </w:r>
      <w:r w:rsidRPr="006A5F99">
        <w:rPr>
          <w:rFonts w:ascii="Arial" w:hAnsi="Arial" w:cs="Arial"/>
        </w:rPr>
        <w:t>“, která je uvedena v příloze č.</w:t>
      </w:r>
      <w:r w:rsidR="002D5A58" w:rsidRPr="006A5F99">
        <w:rPr>
          <w:rFonts w:ascii="Arial" w:hAnsi="Arial" w:cs="Arial"/>
        </w:rPr>
        <w:t xml:space="preserve"> 6</w:t>
      </w:r>
      <w:r w:rsidR="00C267D3" w:rsidRPr="006A5F99">
        <w:rPr>
          <w:rFonts w:ascii="Arial" w:hAnsi="Arial" w:cs="Arial"/>
        </w:rPr>
        <w:t xml:space="preserve"> Smlouvy</w:t>
      </w:r>
      <w:r w:rsidRPr="006A5F99">
        <w:rPr>
          <w:rFonts w:ascii="Arial" w:hAnsi="Arial" w:cs="Arial"/>
        </w:rPr>
        <w:t>.</w:t>
      </w:r>
      <w:r w:rsidRPr="00456A0D">
        <w:rPr>
          <w:rFonts w:ascii="Arial" w:hAnsi="Arial" w:cs="Arial"/>
        </w:rPr>
        <w:t xml:space="preserve"> </w:t>
      </w:r>
    </w:p>
    <w:p w14:paraId="4F42F23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nebo omezení dopravy je železniční dopravce povinen učinit operativní opatření v obězích souprav tak, aby </w:t>
      </w:r>
      <w:proofErr w:type="gramStart"/>
      <w:r w:rsidRPr="00456A0D">
        <w:rPr>
          <w:rFonts w:ascii="Arial" w:hAnsi="Arial" w:cs="Arial"/>
        </w:rPr>
        <w:t>byl</w:t>
      </w:r>
      <w:proofErr w:type="gramEnd"/>
      <w:r w:rsidRPr="00456A0D">
        <w:rPr>
          <w:rFonts w:ascii="Arial" w:hAnsi="Arial" w:cs="Arial"/>
        </w:rPr>
        <w:t xml:space="preserve"> pokud možno maximálně snížen dopad na pravidelnost dopravy.</w:t>
      </w:r>
    </w:p>
    <w:p w14:paraId="565405AB" w14:textId="77777777" w:rsidR="00494712" w:rsidRPr="007A2A7C" w:rsidRDefault="00494712" w:rsidP="007A2A7C">
      <w:pPr>
        <w:pStyle w:val="Nadpis2"/>
        <w:rPr>
          <w:rFonts w:ascii="Arial" w:hAnsi="Arial" w:cs="Arial"/>
        </w:rPr>
      </w:pPr>
      <w:bookmarkStart w:id="96" w:name="_Toc6386465"/>
      <w:r w:rsidRPr="007A2A7C">
        <w:rPr>
          <w:rFonts w:ascii="Arial" w:hAnsi="Arial" w:cs="Arial"/>
          <w:color w:val="auto"/>
        </w:rPr>
        <w:t>Výluky na silničních komunikacích</w:t>
      </w:r>
      <w:bookmarkEnd w:id="96"/>
    </w:p>
    <w:p w14:paraId="706A6675" w14:textId="77777777" w:rsidR="00494712" w:rsidRPr="007A2A7C" w:rsidRDefault="00494712" w:rsidP="007A2A7C">
      <w:pPr>
        <w:pStyle w:val="Nadpis3"/>
        <w:rPr>
          <w:rFonts w:ascii="Arial" w:hAnsi="Arial" w:cs="Arial"/>
          <w:color w:val="auto"/>
        </w:rPr>
      </w:pPr>
      <w:bookmarkStart w:id="97" w:name="_Toc6386466"/>
      <w:r w:rsidRPr="007A2A7C">
        <w:rPr>
          <w:rFonts w:ascii="Arial" w:hAnsi="Arial" w:cs="Arial"/>
          <w:color w:val="auto"/>
        </w:rPr>
        <w:t>Rozsáhlé výluky se značným dopadem na dopravu</w:t>
      </w:r>
      <w:bookmarkEnd w:id="97"/>
    </w:p>
    <w:p w14:paraId="3CE98194" w14:textId="365469B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Autobusoví dopravci vyhodnotí předpokládané dopady dopravních omezení nahlášených jim silničním správním </w:t>
      </w:r>
      <w:proofErr w:type="gramStart"/>
      <w:r w:rsidRPr="00456A0D">
        <w:rPr>
          <w:rFonts w:ascii="Arial" w:hAnsi="Arial" w:cs="Arial"/>
        </w:rPr>
        <w:t>úřadem</w:t>
      </w:r>
      <w:proofErr w:type="gramEnd"/>
      <w:r w:rsidRPr="00456A0D">
        <w:rPr>
          <w:rFonts w:ascii="Arial" w:hAnsi="Arial" w:cs="Arial"/>
        </w:rPr>
        <w:t xml:space="preserve"> popřípadě správcem komunikace. Přesahují-li dopady </w:t>
      </w:r>
      <w:r w:rsidRPr="00456A0D">
        <w:rPr>
          <w:rFonts w:ascii="Arial" w:hAnsi="Arial" w:cs="Arial"/>
        </w:rPr>
        <w:lastRenderedPageBreak/>
        <w:t>možnosti řešení dané pomůckou „</w:t>
      </w:r>
      <w:r w:rsidR="009D7503">
        <w:rPr>
          <w:rFonts w:ascii="Arial" w:hAnsi="Arial" w:cs="Arial"/>
        </w:rPr>
        <w:t>Garance návazností VDV</w:t>
      </w:r>
      <w:r w:rsidRPr="00456A0D">
        <w:rPr>
          <w:rFonts w:ascii="Arial" w:hAnsi="Arial" w:cs="Arial"/>
        </w:rPr>
        <w:t>“ eventuálně dílčími časově omezenými změnami této pomůcky, informují bez prodlení objednatele.</w:t>
      </w:r>
    </w:p>
    <w:p w14:paraId="651CD3F8" w14:textId="5F68E24E" w:rsidR="00494712" w:rsidRPr="00456A0D" w:rsidRDefault="00494712" w:rsidP="00073B76">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77777777" w:rsidR="00494712" w:rsidRPr="007A2A7C" w:rsidRDefault="00494712" w:rsidP="007A2A7C">
      <w:pPr>
        <w:pStyle w:val="Nadpis3"/>
        <w:rPr>
          <w:rFonts w:ascii="Arial" w:hAnsi="Arial" w:cs="Arial"/>
          <w:color w:val="auto"/>
        </w:rPr>
      </w:pPr>
      <w:bookmarkStart w:id="98" w:name="_Toc6386467"/>
      <w:r w:rsidRPr="007A2A7C">
        <w:rPr>
          <w:rFonts w:ascii="Arial" w:hAnsi="Arial" w:cs="Arial"/>
          <w:color w:val="auto"/>
        </w:rPr>
        <w:t>Drobné výluky s omezeným dopadem na dopravu</w:t>
      </w:r>
      <w:bookmarkEnd w:id="98"/>
    </w:p>
    <w:p w14:paraId="03DFA5DA" w14:textId="0F0334A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9D7503">
        <w:rPr>
          <w:rFonts w:ascii="Arial" w:hAnsi="Arial" w:cs="Arial"/>
        </w:rPr>
        <w:t>Garance návazností 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9D7503">
        <w:rPr>
          <w:rFonts w:ascii="Arial" w:hAnsi="Arial" w:cs="Arial"/>
        </w:rPr>
        <w:t>Garance návazností VDV</w:t>
      </w:r>
      <w:r w:rsidRPr="00456A0D">
        <w:rPr>
          <w:rFonts w:ascii="Arial" w:hAnsi="Arial" w:cs="Arial"/>
        </w:rPr>
        <w:t>“, případně s jejím dočasně upraveným zněním.</w:t>
      </w:r>
    </w:p>
    <w:p w14:paraId="35EA3D9D"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drobné výluky, kdy dojde k nárůstu výkonů, je dopravce povinen informovat bez prodlení objednatele.</w:t>
      </w:r>
    </w:p>
    <w:p w14:paraId="764A8A52" w14:textId="77777777" w:rsidR="00494712" w:rsidRPr="007A2A7C" w:rsidRDefault="00494712" w:rsidP="007A2A7C">
      <w:pPr>
        <w:pStyle w:val="Nadpis2"/>
        <w:rPr>
          <w:rFonts w:ascii="Arial" w:hAnsi="Arial" w:cs="Arial"/>
          <w:color w:val="auto"/>
        </w:rPr>
      </w:pPr>
      <w:bookmarkStart w:id="99" w:name="_Toc6386468"/>
      <w:r w:rsidRPr="007A2A7C">
        <w:rPr>
          <w:rFonts w:ascii="Arial" w:hAnsi="Arial" w:cs="Arial"/>
          <w:color w:val="auto"/>
        </w:rPr>
        <w:t>Informování cestujících o výluce – uzavírce, objížďce</w:t>
      </w:r>
      <w:bookmarkEnd w:id="99"/>
    </w:p>
    <w:p w14:paraId="24A9674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20"/>
      </w:r>
      <w:r w:rsidRPr="00456A0D">
        <w:rPr>
          <w:rFonts w:ascii="Arial" w:hAnsi="Arial" w:cs="Arial"/>
        </w:rPr>
        <w:t xml:space="preserve"> povinen zveřejnit výlukový jízdní řád. Po dobu uzavírky musí být rovněž odstraněn stávající jízdní řád.</w:t>
      </w:r>
    </w:p>
    <w:p w14:paraId="11EBA919" w14:textId="29799042" w:rsidR="00734668"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0E53D5">
        <w:rPr>
          <w:rFonts w:ascii="Arial" w:hAnsi="Arial" w:cs="Arial"/>
        </w:rPr>
        <w:fldChar w:fldCharType="begin"/>
      </w:r>
      <w:r w:rsidR="000E53D5">
        <w:rPr>
          <w:rFonts w:ascii="Arial" w:hAnsi="Arial" w:cs="Arial"/>
        </w:rPr>
        <w:instrText xml:space="preserve"> REF _Ref61339419 \r \h </w:instrText>
      </w:r>
      <w:r w:rsidR="000E53D5">
        <w:rPr>
          <w:rFonts w:ascii="Arial" w:hAnsi="Arial" w:cs="Arial"/>
        </w:rPr>
      </w:r>
      <w:r w:rsidR="000E53D5">
        <w:rPr>
          <w:rFonts w:ascii="Arial" w:hAnsi="Arial" w:cs="Arial"/>
        </w:rPr>
        <w:fldChar w:fldCharType="separate"/>
      </w:r>
      <w:r w:rsidR="000E53D5">
        <w:rPr>
          <w:rFonts w:ascii="Arial" w:hAnsi="Arial" w:cs="Arial"/>
        </w:rPr>
        <w:t>4.6</w:t>
      </w:r>
      <w:r w:rsidR="000E53D5">
        <w:rPr>
          <w:rFonts w:ascii="Arial" w:hAnsi="Arial" w:cs="Arial"/>
        </w:rPr>
        <w:fldChar w:fldCharType="end"/>
      </w:r>
      <w:r w:rsidRPr="00456A0D">
        <w:rPr>
          <w:rFonts w:ascii="Arial" w:hAnsi="Arial" w:cs="Arial"/>
        </w:rPr>
        <w:t>.</w:t>
      </w:r>
    </w:p>
    <w:p w14:paraId="37A008A5" w14:textId="77777777" w:rsidR="00734668" w:rsidRDefault="00734668">
      <w:pPr>
        <w:rPr>
          <w:rFonts w:ascii="Arial" w:hAnsi="Arial" w:cs="Arial"/>
        </w:rPr>
      </w:pPr>
      <w:r>
        <w:rPr>
          <w:rFonts w:ascii="Arial" w:hAnsi="Arial" w:cs="Arial"/>
        </w:rPr>
        <w:br w:type="page"/>
      </w:r>
    </w:p>
    <w:p w14:paraId="2B1D98BF" w14:textId="77777777" w:rsidR="00494712" w:rsidRPr="00456A0D" w:rsidRDefault="00494712" w:rsidP="00073B76">
      <w:pPr>
        <w:spacing w:before="120" w:after="120" w:line="360" w:lineRule="auto"/>
        <w:ind w:firstLine="284"/>
        <w:jc w:val="both"/>
        <w:rPr>
          <w:rFonts w:ascii="Arial" w:hAnsi="Arial" w:cs="Arial"/>
        </w:rPr>
      </w:pPr>
    </w:p>
    <w:p w14:paraId="18C2CE32" w14:textId="77777777" w:rsidR="00494712" w:rsidRPr="007A2A7C" w:rsidRDefault="00494712" w:rsidP="007A2A7C">
      <w:pPr>
        <w:pStyle w:val="Nadpis1"/>
        <w:rPr>
          <w:rFonts w:ascii="Arial" w:hAnsi="Arial" w:cs="Arial"/>
        </w:rPr>
      </w:pPr>
      <w:bookmarkStart w:id="100" w:name="_KONTROLA_DODRŽOVÁNÍ_PŘEDEPSANÝCH"/>
      <w:bookmarkStart w:id="101" w:name="_Toc6386469"/>
      <w:bookmarkStart w:id="102" w:name="_Ref61339787"/>
      <w:bookmarkEnd w:id="100"/>
      <w:r w:rsidRPr="007A2A7C">
        <w:rPr>
          <w:rFonts w:ascii="Arial" w:hAnsi="Arial" w:cs="Arial"/>
          <w:color w:val="auto"/>
        </w:rPr>
        <w:t>KONTROLA DODRŽOVÁNÍ PŘEDEPSANÝCH STANDARDŮ A ÚHRADA SANKCÍ</w:t>
      </w:r>
      <w:bookmarkEnd w:id="101"/>
      <w:bookmarkEnd w:id="102"/>
      <w:r w:rsidRPr="007A2A7C">
        <w:rPr>
          <w:rFonts w:ascii="Arial" w:hAnsi="Arial" w:cs="Arial"/>
          <w:color w:val="auto"/>
        </w:rPr>
        <w:t xml:space="preserve"> </w:t>
      </w:r>
    </w:p>
    <w:p w14:paraId="046D0AC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provádění kontrol a úhrady sankcí stanovuje postup objednatele nebo jím pověřené osoby a autobusového dopravce při periodických kontrolách stanovených standardů, nebo při podezření na porušení některého z článku Technických a provozních standardů VDV.</w:t>
      </w:r>
    </w:p>
    <w:p w14:paraId="6643AAD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0448FE19" w14:textId="77777777" w:rsidR="00494712" w:rsidRPr="007A2A7C" w:rsidRDefault="00494712" w:rsidP="00BE1201">
      <w:pPr>
        <w:pStyle w:val="Nadpis2"/>
        <w:rPr>
          <w:rFonts w:ascii="Arial" w:hAnsi="Arial" w:cs="Arial"/>
          <w:color w:val="auto"/>
        </w:rPr>
      </w:pPr>
      <w:bookmarkStart w:id="103" w:name="_Toc535324013"/>
      <w:bookmarkStart w:id="104" w:name="_Toc6386475"/>
      <w:bookmarkEnd w:id="103"/>
      <w:r w:rsidRPr="007A2A7C">
        <w:rPr>
          <w:rFonts w:ascii="Arial" w:hAnsi="Arial" w:cs="Arial"/>
          <w:color w:val="auto"/>
        </w:rPr>
        <w:t>Přepravní a tarifní kontrola ve vozidlech</w:t>
      </w:r>
      <w:bookmarkEnd w:id="104"/>
    </w:p>
    <w:p w14:paraId="4DCF4B25" w14:textId="558F693B" w:rsidR="009E2908" w:rsidRPr="00456A0D" w:rsidRDefault="00494712" w:rsidP="00073B76">
      <w:pPr>
        <w:spacing w:before="120" w:after="120" w:line="360" w:lineRule="auto"/>
        <w:ind w:firstLine="284"/>
        <w:jc w:val="both"/>
        <w:rPr>
          <w:rFonts w:ascii="Arial" w:hAnsi="Arial" w:cs="Arial"/>
        </w:rPr>
      </w:pPr>
      <w:r w:rsidRPr="00456A0D">
        <w:rPr>
          <w:rFonts w:ascii="Arial" w:hAnsi="Arial" w:cs="Arial"/>
        </w:rPr>
        <w:t>Přepravní a tarifní kontrola ve vozidlech může být obecně spojena s kontrolami dodržování stanovených standardů systému VDV.</w:t>
      </w:r>
      <w:r w:rsidR="004C00E6">
        <w:rPr>
          <w:rFonts w:ascii="Arial" w:hAnsi="Arial" w:cs="Arial"/>
        </w:rPr>
        <w:t xml:space="preserve"> </w:t>
      </w:r>
      <w:r w:rsidR="00A45057">
        <w:rPr>
          <w:rFonts w:ascii="Arial" w:hAnsi="Arial" w:cs="Arial"/>
        </w:rPr>
        <w:t>Přepravní kontrola je upravena ve smlouvě.</w:t>
      </w:r>
    </w:p>
    <w:p w14:paraId="7B6F2733" w14:textId="77777777" w:rsidR="00494712" w:rsidRPr="00B00187" w:rsidRDefault="00494712" w:rsidP="00B00187">
      <w:pPr>
        <w:pStyle w:val="Nadpis2"/>
        <w:rPr>
          <w:rFonts w:ascii="Arial" w:hAnsi="Arial" w:cs="Arial"/>
          <w:color w:val="auto"/>
        </w:rPr>
      </w:pPr>
      <w:bookmarkStart w:id="105" w:name="_Toc6386476"/>
      <w:r w:rsidRPr="00B00187">
        <w:rPr>
          <w:rFonts w:ascii="Arial" w:hAnsi="Arial" w:cs="Arial"/>
          <w:color w:val="auto"/>
        </w:rPr>
        <w:t>Kontroly vybavení zastávek a stanic</w:t>
      </w:r>
      <w:bookmarkEnd w:id="105"/>
    </w:p>
    <w:p w14:paraId="723FD160" w14:textId="23602B2D"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w:t>
      </w:r>
    </w:p>
    <w:p w14:paraId="1DAF907A" w14:textId="77777777" w:rsidR="00494712" w:rsidRPr="00B00187" w:rsidRDefault="00494712" w:rsidP="00B00187">
      <w:pPr>
        <w:pStyle w:val="Nadpis2"/>
        <w:rPr>
          <w:rFonts w:ascii="Arial" w:hAnsi="Arial" w:cs="Arial"/>
          <w:color w:val="auto"/>
        </w:rPr>
      </w:pPr>
      <w:bookmarkStart w:id="106" w:name="_Toc6386478"/>
      <w:r w:rsidRPr="00B00187">
        <w:rPr>
          <w:rFonts w:ascii="Arial" w:hAnsi="Arial" w:cs="Arial"/>
          <w:color w:val="auto"/>
        </w:rPr>
        <w:t>Úhrada sankcí</w:t>
      </w:r>
      <w:bookmarkEnd w:id="106"/>
    </w:p>
    <w:p w14:paraId="73465F93" w14:textId="2DCED05B" w:rsidR="006A7FBD" w:rsidRDefault="00494712" w:rsidP="00F21882">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pPr>
        <w:rPr>
          <w:rFonts w:ascii="Arial" w:hAnsi="Arial" w:cs="Arial"/>
        </w:rPr>
      </w:pPr>
      <w:r>
        <w:rPr>
          <w:rFonts w:ascii="Arial" w:hAnsi="Arial" w:cs="Arial"/>
        </w:rPr>
        <w:br w:type="page"/>
      </w:r>
    </w:p>
    <w:p w14:paraId="6DCD80A3" w14:textId="77777777" w:rsidR="00494712" w:rsidRPr="006A5F99" w:rsidRDefault="00494712" w:rsidP="00B00187">
      <w:pPr>
        <w:pStyle w:val="Nadpis1"/>
        <w:rPr>
          <w:rFonts w:ascii="Arial" w:hAnsi="Arial" w:cs="Arial"/>
          <w:color w:val="auto"/>
        </w:rPr>
      </w:pPr>
      <w:bookmarkStart w:id="107" w:name="_Toc6386479"/>
      <w:r w:rsidRPr="006A5F99">
        <w:rPr>
          <w:rFonts w:ascii="Arial" w:hAnsi="Arial" w:cs="Arial"/>
          <w:color w:val="auto"/>
        </w:rPr>
        <w:lastRenderedPageBreak/>
        <w:t>Seznam příloh</w:t>
      </w:r>
      <w:bookmarkEnd w:id="107"/>
    </w:p>
    <w:p w14:paraId="7FCCDF54" w14:textId="0BAEF29A" w:rsidR="00494712" w:rsidRPr="00456A0D" w:rsidRDefault="00494712" w:rsidP="00494712">
      <w:pPr>
        <w:rPr>
          <w:rFonts w:ascii="Arial" w:hAnsi="Arial" w:cs="Arial"/>
        </w:rPr>
      </w:pPr>
      <w:r w:rsidRPr="00456A0D">
        <w:rPr>
          <w:rFonts w:ascii="Arial" w:hAnsi="Arial" w:cs="Arial"/>
        </w:rPr>
        <w:t xml:space="preserve">Příloha č. </w:t>
      </w:r>
      <w:r w:rsidR="00FE078E">
        <w:rPr>
          <w:rFonts w:ascii="Arial" w:hAnsi="Arial" w:cs="Arial"/>
        </w:rPr>
        <w:t>1 Grafický manuál VDV</w:t>
      </w:r>
      <w:r w:rsidRPr="00456A0D">
        <w:rPr>
          <w:rFonts w:ascii="Arial" w:hAnsi="Arial" w:cs="Arial"/>
        </w:rPr>
        <w:t xml:space="preserve">, </w:t>
      </w:r>
    </w:p>
    <w:p w14:paraId="71A08BEE" w14:textId="0CDAD36C" w:rsidR="00494712" w:rsidRPr="00456A0D" w:rsidRDefault="00FE078E" w:rsidP="00494712">
      <w:pPr>
        <w:rPr>
          <w:rFonts w:ascii="Arial" w:hAnsi="Arial" w:cs="Arial"/>
        </w:rPr>
      </w:pPr>
      <w:r>
        <w:rPr>
          <w:rFonts w:ascii="Arial" w:hAnsi="Arial" w:cs="Arial"/>
        </w:rPr>
        <w:t xml:space="preserve">Přílohy č. 2 </w:t>
      </w:r>
      <w:r w:rsidR="00F7589F">
        <w:rPr>
          <w:rFonts w:ascii="Arial" w:hAnsi="Arial" w:cs="Arial"/>
        </w:rPr>
        <w:t>Požadavky na odbavovací zařízení dopravců</w:t>
      </w:r>
    </w:p>
    <w:p w14:paraId="37251163" w14:textId="6223281D" w:rsidR="00494712" w:rsidRPr="00456A0D" w:rsidRDefault="00494712" w:rsidP="00494712">
      <w:pPr>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6773441C" w:rsidR="00494712" w:rsidRDefault="00494712" w:rsidP="00494712">
      <w:pPr>
        <w:rPr>
          <w:rFonts w:ascii="Arial" w:hAnsi="Arial" w:cs="Arial"/>
        </w:rPr>
      </w:pPr>
      <w:del w:id="108" w:author="Autor">
        <w:r w:rsidRPr="00456A0D" w:rsidDel="00723E80">
          <w:rPr>
            <w:rFonts w:ascii="Arial" w:hAnsi="Arial" w:cs="Arial"/>
          </w:rPr>
          <w:delText xml:space="preserve">Příloha č. 4 </w:delText>
        </w:r>
        <w:r w:rsidR="00B85023" w:rsidDel="00723E80">
          <w:rPr>
            <w:rFonts w:ascii="Arial" w:hAnsi="Arial" w:cs="Arial"/>
          </w:rPr>
          <w:delText xml:space="preserve">Obchodní místa </w:delText>
        </w:r>
      </w:del>
    </w:p>
    <w:p w14:paraId="3561B1AB" w14:textId="5BF11208" w:rsidR="006A7FBD" w:rsidRPr="00AD2F25" w:rsidRDefault="006A7FBD" w:rsidP="00494712">
      <w:pPr>
        <w:rPr>
          <w:rFonts w:ascii="Arial" w:hAnsi="Arial" w:cs="Arial"/>
        </w:rPr>
      </w:pPr>
      <w:r>
        <w:rPr>
          <w:rFonts w:ascii="Arial" w:hAnsi="Arial" w:cs="Arial"/>
        </w:rPr>
        <w:t>Příloha č</w:t>
      </w:r>
      <w:r w:rsidRPr="0080293B">
        <w:rPr>
          <w:rFonts w:ascii="Arial" w:hAnsi="Arial" w:cs="Arial"/>
        </w:rPr>
        <w:t>. 5 Zastávky I. Třídy</w:t>
      </w:r>
    </w:p>
    <w:p w14:paraId="56A063D8" w14:textId="41ED9CF8" w:rsidR="002A03E0" w:rsidRDefault="002A03E0" w:rsidP="002A03E0">
      <w:pPr>
        <w:rPr>
          <w:rFonts w:ascii="Arial" w:hAnsi="Arial" w:cs="Arial"/>
        </w:rPr>
      </w:pPr>
      <w:r w:rsidRPr="00AD2F25">
        <w:rPr>
          <w:rFonts w:ascii="Arial" w:hAnsi="Arial" w:cs="Arial"/>
        </w:rPr>
        <w:t xml:space="preserve">Příloha č. </w:t>
      </w:r>
      <w:r w:rsidR="009D7503" w:rsidRPr="00AD2F25">
        <w:rPr>
          <w:rFonts w:ascii="Arial" w:hAnsi="Arial" w:cs="Arial"/>
        </w:rPr>
        <w:t xml:space="preserve">6 </w:t>
      </w:r>
      <w:r w:rsidR="00F7589F">
        <w:rPr>
          <w:rFonts w:ascii="Arial" w:hAnsi="Arial" w:cs="Arial"/>
        </w:rPr>
        <w:t>Popis protokolu pro komunikaci mezi Centrálním systémem dispečinku Kraje Vysočina a vozidlem</w:t>
      </w:r>
    </w:p>
    <w:p w14:paraId="018FC2C3" w14:textId="77777777" w:rsidR="00AD2F25" w:rsidRDefault="00AD2F25" w:rsidP="00AD2F25">
      <w:pPr>
        <w:rPr>
          <w:rFonts w:ascii="Arial" w:hAnsi="Arial" w:cs="Arial"/>
        </w:rPr>
      </w:pPr>
      <w:r>
        <w:rPr>
          <w:rFonts w:ascii="Arial" w:hAnsi="Arial" w:cs="Arial"/>
        </w:rPr>
        <w:t xml:space="preserve">Příloha č. 7 </w:t>
      </w:r>
      <w:r w:rsidRPr="00B803CD">
        <w:rPr>
          <w:rFonts w:ascii="Arial" w:hAnsi="Arial" w:cs="Arial"/>
        </w:rPr>
        <w:t>Přesahy na mezikrajských linkách</w:t>
      </w:r>
    </w:p>
    <w:p w14:paraId="032F7156" w14:textId="20BA40DA" w:rsidR="00AD2F25" w:rsidRDefault="00AD2F25" w:rsidP="00AD2F25">
      <w:pPr>
        <w:rPr>
          <w:rFonts w:ascii="Arial" w:hAnsi="Arial" w:cs="Arial"/>
        </w:rPr>
      </w:pPr>
      <w:r>
        <w:rPr>
          <w:rFonts w:ascii="Arial" w:hAnsi="Arial" w:cs="Arial"/>
        </w:rPr>
        <w:t xml:space="preserve">Příloha č. 8 </w:t>
      </w:r>
      <w:r w:rsidRPr="00B803CD">
        <w:rPr>
          <w:rFonts w:ascii="Arial" w:hAnsi="Arial" w:cs="Arial"/>
        </w:rPr>
        <w:t>Ekonomika VDV</w:t>
      </w:r>
    </w:p>
    <w:p w14:paraId="2FD7B6E2" w14:textId="77777777" w:rsidR="00AD2F25" w:rsidRDefault="00AD2F25" w:rsidP="002A03E0">
      <w:pPr>
        <w:rPr>
          <w:rFonts w:ascii="Arial" w:hAnsi="Arial" w:cs="Arial"/>
        </w:rPr>
      </w:pPr>
    </w:p>
    <w:p w14:paraId="4434BFFC" w14:textId="00EF6389" w:rsidR="0025090D" w:rsidRPr="00456A0D" w:rsidRDefault="0025090D" w:rsidP="002E1BDD">
      <w:pPr>
        <w:rPr>
          <w:rFonts w:ascii="Arial" w:hAnsi="Arial" w:cs="Arial"/>
        </w:rPr>
      </w:pPr>
    </w:p>
    <w:sectPr w:rsidR="0025090D" w:rsidRPr="00456A0D" w:rsidSect="003D4F5D">
      <w:footerReference w:type="default" r:id="rId18"/>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A024C2" w14:textId="77777777" w:rsidR="005C2FA9" w:rsidRDefault="005C2FA9" w:rsidP="0025090D">
      <w:pPr>
        <w:spacing w:after="0" w:line="240" w:lineRule="auto"/>
      </w:pPr>
      <w:r>
        <w:separator/>
      </w:r>
    </w:p>
  </w:endnote>
  <w:endnote w:type="continuationSeparator" w:id="0">
    <w:p w14:paraId="7442F5F6" w14:textId="77777777" w:rsidR="005C2FA9" w:rsidRDefault="005C2FA9" w:rsidP="0025090D">
      <w:pPr>
        <w:spacing w:after="0" w:line="240" w:lineRule="auto"/>
      </w:pPr>
      <w:r>
        <w:continuationSeparator/>
      </w:r>
    </w:p>
  </w:endnote>
  <w:endnote w:type="continuationNotice" w:id="1">
    <w:p w14:paraId="6253DD4F" w14:textId="77777777" w:rsidR="005C2FA9" w:rsidRDefault="005C2F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116644"/>
      <w:docPartObj>
        <w:docPartGallery w:val="Page Numbers (Bottom of Page)"/>
        <w:docPartUnique/>
      </w:docPartObj>
    </w:sdtPr>
    <w:sdtEndPr/>
    <w:sdtContent>
      <w:p w14:paraId="2E97C3A9" w14:textId="6B96E5DE" w:rsidR="005F32B2" w:rsidRDefault="005F32B2">
        <w:pPr>
          <w:pStyle w:val="Zpat"/>
          <w:jc w:val="center"/>
        </w:pPr>
        <w:r>
          <w:fldChar w:fldCharType="begin"/>
        </w:r>
        <w:r>
          <w:instrText>PAGE   \* MERGEFORMAT</w:instrText>
        </w:r>
        <w:r>
          <w:fldChar w:fldCharType="separate"/>
        </w:r>
        <w:r w:rsidR="00201FCB">
          <w:rPr>
            <w:noProof/>
          </w:rPr>
          <w:t>20</w:t>
        </w:r>
        <w:r>
          <w:fldChar w:fldCharType="end"/>
        </w:r>
      </w:p>
    </w:sdtContent>
  </w:sdt>
  <w:p w14:paraId="379D489F" w14:textId="77777777" w:rsidR="005F32B2" w:rsidRDefault="005F32B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650C07" w14:textId="77777777" w:rsidR="005C2FA9" w:rsidRDefault="005C2FA9" w:rsidP="0025090D">
      <w:pPr>
        <w:spacing w:after="0" w:line="240" w:lineRule="auto"/>
      </w:pPr>
      <w:r>
        <w:separator/>
      </w:r>
    </w:p>
  </w:footnote>
  <w:footnote w:type="continuationSeparator" w:id="0">
    <w:p w14:paraId="7A47DDBA" w14:textId="77777777" w:rsidR="005C2FA9" w:rsidRDefault="005C2FA9" w:rsidP="0025090D">
      <w:pPr>
        <w:spacing w:after="0" w:line="240" w:lineRule="auto"/>
      </w:pPr>
      <w:r>
        <w:continuationSeparator/>
      </w:r>
    </w:p>
  </w:footnote>
  <w:footnote w:type="continuationNotice" w:id="1">
    <w:p w14:paraId="7DE1039B" w14:textId="77777777" w:rsidR="005C2FA9" w:rsidRDefault="005C2FA9">
      <w:pPr>
        <w:spacing w:after="0" w:line="240" w:lineRule="auto"/>
      </w:pPr>
    </w:p>
  </w:footnote>
  <w:footnote w:id="2">
    <w:p w14:paraId="54AA12E3" w14:textId="77777777" w:rsidR="005F32B2" w:rsidRDefault="005F32B2" w:rsidP="00F0212A">
      <w:pPr>
        <w:pStyle w:val="Textpoznpodarou"/>
      </w:pPr>
      <w:r>
        <w:rPr>
          <w:rStyle w:val="Znakapoznpodarou"/>
        </w:rPr>
        <w:footnoteRef/>
      </w:r>
      <w:r>
        <w:t xml:space="preserve"> Určených pro nástup a výstup s jízdním kolem.</w:t>
      </w:r>
    </w:p>
  </w:footnote>
  <w:footnote w:id="3">
    <w:p w14:paraId="3FCFBE10" w14:textId="77777777" w:rsidR="005F32B2" w:rsidRDefault="005F32B2" w:rsidP="00F71280">
      <w:pPr>
        <w:pStyle w:val="Textpoznpodarou"/>
      </w:pPr>
      <w:r>
        <w:rPr>
          <w:rStyle w:val="Znakapoznpodarou"/>
        </w:rPr>
        <w:footnoteRef/>
      </w:r>
      <w:r>
        <w:t xml:space="preserve"> Ve směru jízdy vozidla.</w:t>
      </w:r>
    </w:p>
  </w:footnote>
  <w:footnote w:id="4">
    <w:p w14:paraId="6CD7B73A" w14:textId="292C27F6" w:rsidR="005F32B2" w:rsidRDefault="005F32B2">
      <w:pPr>
        <w:pStyle w:val="Textpoznpodarou"/>
      </w:pPr>
      <w:r>
        <w:rPr>
          <w:rStyle w:val="Znakapoznpodarou"/>
        </w:rPr>
        <w:footnoteRef/>
      </w:r>
      <w:r>
        <w:t xml:space="preserve"> Grafický manuál VDV je přílohou č. 1 TPS VDV</w:t>
      </w:r>
    </w:p>
  </w:footnote>
  <w:footnote w:id="5">
    <w:p w14:paraId="5D1D0610" w14:textId="0EDC543B" w:rsidR="005F32B2" w:rsidRDefault="005F32B2">
      <w:pPr>
        <w:pStyle w:val="Textpoznpodarou"/>
      </w:pPr>
      <w:r>
        <w:rPr>
          <w:rStyle w:val="Znakapoznpodarou"/>
        </w:rPr>
        <w:footnoteRef/>
      </w:r>
      <w:r>
        <w:t xml:space="preserve"> Grafický manuál je přílohou č. 1 TPS VDV</w:t>
      </w:r>
    </w:p>
  </w:footnote>
  <w:footnote w:id="6">
    <w:p w14:paraId="29773F48" w14:textId="34A8776B" w:rsidR="005F32B2" w:rsidRDefault="005F32B2" w:rsidP="00267E3D">
      <w:pPr>
        <w:pStyle w:val="Textpoznpodarou"/>
      </w:pPr>
      <w:r>
        <w:rPr>
          <w:rStyle w:val="Znakapoznpodarou"/>
        </w:rPr>
        <w:footnoteRef/>
      </w:r>
      <w:r>
        <w:t xml:space="preserve"> Ve smyslu zákona č. 111/1994 Sb., § 18 odst. 1 písm. e).</w:t>
      </w:r>
    </w:p>
  </w:footnote>
  <w:footnote w:id="7">
    <w:p w14:paraId="5EC37383" w14:textId="77777777" w:rsidR="005F32B2" w:rsidRDefault="005F32B2" w:rsidP="00267E3D">
      <w:pPr>
        <w:pStyle w:val="Textpoznpodarou"/>
      </w:pPr>
      <w:r>
        <w:rPr>
          <w:rStyle w:val="Znakapoznpodarou"/>
        </w:rPr>
        <w:footnoteRef/>
      </w:r>
      <w:r>
        <w:t xml:space="preserve"> Stanoveno ve směru jízdy vozidla.</w:t>
      </w:r>
    </w:p>
  </w:footnote>
  <w:footnote w:id="8">
    <w:p w14:paraId="24D5365A" w14:textId="77777777" w:rsidR="005F32B2" w:rsidRDefault="005F32B2"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Veřejné dopravy Vysočiny.</w:t>
      </w:r>
    </w:p>
  </w:footnote>
  <w:footnote w:id="9">
    <w:p w14:paraId="34993177" w14:textId="77777777" w:rsidR="005F32B2" w:rsidRDefault="005F32B2" w:rsidP="00D82402">
      <w:pPr>
        <w:pStyle w:val="Textpoznpodarou"/>
      </w:pPr>
      <w:r>
        <w:rPr>
          <w:rStyle w:val="Znakapoznpodarou"/>
        </w:rPr>
        <w:footnoteRef/>
      </w:r>
      <w:r>
        <w:t xml:space="preserve"> Vyhláška, kterou se provádějí pravidla provozu na pozemních komunikacích.</w:t>
      </w:r>
    </w:p>
  </w:footnote>
  <w:footnote w:id="10">
    <w:p w14:paraId="740B80F0" w14:textId="77777777" w:rsidR="005F32B2" w:rsidRDefault="005F32B2" w:rsidP="00D82402">
      <w:pPr>
        <w:pStyle w:val="Textpoznpodarou"/>
      </w:pPr>
      <w:r>
        <w:rPr>
          <w:rStyle w:val="Znakapoznpodarou"/>
        </w:rPr>
        <w:footnoteRef/>
      </w:r>
      <w:r>
        <w:t xml:space="preserve"> Vyhláška o obecných technických požadavcích zabezpečujících bezbariérové užívání staveb. </w:t>
      </w:r>
    </w:p>
  </w:footnote>
  <w:footnote w:id="11">
    <w:p w14:paraId="785E67CD" w14:textId="77777777" w:rsidR="005F32B2" w:rsidRDefault="005F32B2" w:rsidP="00D82402">
      <w:pPr>
        <w:pStyle w:val="Textpoznpodarou"/>
      </w:pPr>
      <w:r>
        <w:rPr>
          <w:rStyle w:val="Znakapoznpodarou"/>
        </w:rPr>
        <w:footnoteRef/>
      </w:r>
      <w:r>
        <w:t xml:space="preserve"> V podobě, kterou dodá objednatel.</w:t>
      </w:r>
    </w:p>
  </w:footnote>
  <w:footnote w:id="12">
    <w:p w14:paraId="58C123F9" w14:textId="77777777" w:rsidR="005F32B2" w:rsidRDefault="005F32B2" w:rsidP="00D82402">
      <w:pPr>
        <w:pStyle w:val="Textpoznpodarou"/>
      </w:pPr>
      <w:r>
        <w:rPr>
          <w:rStyle w:val="Znakapoznpodarou"/>
        </w:rPr>
        <w:footnoteRef/>
      </w:r>
      <w:r>
        <w:t xml:space="preserve"> Tabulka standardizovaných rozměrů i vzhledu.</w:t>
      </w:r>
    </w:p>
  </w:footnote>
  <w:footnote w:id="13">
    <w:p w14:paraId="048DF515" w14:textId="68928B07" w:rsidR="005F32B2" w:rsidRDefault="005F32B2" w:rsidP="00D82402">
      <w:pPr>
        <w:pStyle w:val="Textpoznpodarou"/>
      </w:pPr>
      <w:r>
        <w:rPr>
          <w:rStyle w:val="Znakapoznpodarou"/>
        </w:rPr>
        <w:footnoteRef/>
      </w:r>
      <w:r>
        <w:t xml:space="preserve"> Grafický manuál VDV je přílohou č. 1 TPS VDV.</w:t>
      </w:r>
    </w:p>
  </w:footnote>
  <w:footnote w:id="14">
    <w:p w14:paraId="74E0C0AE" w14:textId="77777777" w:rsidR="005F32B2" w:rsidRDefault="005F32B2" w:rsidP="00D82402">
      <w:pPr>
        <w:pStyle w:val="Textpoznpodarou"/>
      </w:pPr>
      <w:r>
        <w:rPr>
          <w:rStyle w:val="Znakapoznpodarou"/>
        </w:rPr>
        <w:footnoteRef/>
      </w:r>
      <w:r>
        <w:t xml:space="preserve"> VLD a MHD.</w:t>
      </w:r>
    </w:p>
  </w:footnote>
  <w:footnote w:id="15">
    <w:p w14:paraId="6D4CB79D" w14:textId="371E1B4C" w:rsidR="005F32B2" w:rsidRDefault="005F32B2" w:rsidP="00D82402">
      <w:pPr>
        <w:pStyle w:val="Textpoznpodarou"/>
      </w:pPr>
      <w:r>
        <w:rPr>
          <w:rStyle w:val="Znakapoznpodarou"/>
        </w:rPr>
        <w:footnoteRef/>
      </w:r>
      <w:r>
        <w:t xml:space="preserve"> Grafický manuál VDV je přílohou č. 1 TPS VDV.</w:t>
      </w:r>
    </w:p>
  </w:footnote>
  <w:footnote w:id="16">
    <w:p w14:paraId="332CEB29" w14:textId="77777777" w:rsidR="005F32B2" w:rsidRDefault="005F32B2" w:rsidP="00D82402">
      <w:pPr>
        <w:pStyle w:val="Textpoznpodarou"/>
      </w:pPr>
      <w:r>
        <w:rPr>
          <w:rStyle w:val="Znakapoznpodarou"/>
        </w:rPr>
        <w:footnoteRef/>
      </w:r>
      <w:r>
        <w:t xml:space="preserve"> Např. v případě zrušení zastávky, či vybudování nové v průběhu trvání kontraktu.</w:t>
      </w:r>
    </w:p>
  </w:footnote>
  <w:footnote w:id="17">
    <w:p w14:paraId="64B79584" w14:textId="77777777" w:rsidR="005F32B2" w:rsidRDefault="005F32B2" w:rsidP="00734668">
      <w:pPr>
        <w:pStyle w:val="Textpoznpodarou"/>
      </w:pPr>
      <w:r>
        <w:rPr>
          <w:rStyle w:val="Znakapoznpodarou"/>
        </w:rPr>
        <w:footnoteRef/>
      </w:r>
      <w:r>
        <w:t xml:space="preserve"> Vyhláška o jízdních řádech veřejné linkové dopravy.</w:t>
      </w:r>
    </w:p>
  </w:footnote>
  <w:footnote w:id="18">
    <w:p w14:paraId="464F5EC9" w14:textId="678FA4F3" w:rsidR="005F32B2" w:rsidRDefault="005F32B2" w:rsidP="00EA7200">
      <w:pPr>
        <w:pStyle w:val="Textpoznpodarou"/>
      </w:pPr>
      <w:r w:rsidRPr="00C03C16">
        <w:rPr>
          <w:rStyle w:val="Znakapoznpodarou"/>
        </w:rPr>
        <w:footnoteRef/>
      </w:r>
      <w:r w:rsidRPr="00C03C16">
        <w:t xml:space="preserve"> 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VDV.</w:t>
      </w:r>
    </w:p>
  </w:footnote>
  <w:footnote w:id="19">
    <w:p w14:paraId="3D5F7A5B" w14:textId="77777777" w:rsidR="005F32B2" w:rsidRDefault="005F32B2" w:rsidP="00494712">
      <w:pPr>
        <w:pStyle w:val="Textpoznpodarou"/>
      </w:pPr>
      <w:r>
        <w:rPr>
          <w:rStyle w:val="Znakapoznpodarou"/>
        </w:rPr>
        <w:footnoteRef/>
      </w:r>
      <w:r>
        <w:t xml:space="preserve"> Příslušné regionální oblasti – krajský objednatel</w:t>
      </w:r>
    </w:p>
  </w:footnote>
  <w:footnote w:id="20">
    <w:p w14:paraId="12E5C8AF" w14:textId="0CB7DD84" w:rsidR="005F32B2" w:rsidRDefault="005F32B2" w:rsidP="00494712">
      <w:pPr>
        <w:pStyle w:val="Textpoznpodarou"/>
      </w:pPr>
      <w:r>
        <w:rPr>
          <w:rStyle w:val="Znakapoznpodarou"/>
        </w:rPr>
        <w:footnoteRef/>
      </w:r>
      <w:r>
        <w:t xml:space="preserve"> V souladu s článkem </w:t>
      </w:r>
      <w:r>
        <w:fldChar w:fldCharType="begin"/>
      </w:r>
      <w:r>
        <w:instrText xml:space="preserve"> REF _Ref61339396 \r \h </w:instrText>
      </w:r>
      <w:r>
        <w:fldChar w:fldCharType="separate"/>
      </w:r>
      <w:r>
        <w:t>4.2</w:t>
      </w:r>
      <w:r>
        <w:fldChar w:fldCharType="end"/>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807EE4B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7"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8"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9"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3" w15:restartNumberingAfterBreak="0">
    <w:nsid w:val="2973501D"/>
    <w:multiLevelType w:val="hybridMultilevel"/>
    <w:tmpl w:val="5EEE39F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8"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0"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1"/>
  </w:num>
  <w:num w:numId="4">
    <w:abstractNumId w:val="6"/>
  </w:num>
  <w:num w:numId="5">
    <w:abstractNumId w:val="22"/>
  </w:num>
  <w:num w:numId="6">
    <w:abstractNumId w:val="4"/>
  </w:num>
  <w:num w:numId="7">
    <w:abstractNumId w:val="7"/>
  </w:num>
  <w:num w:numId="8">
    <w:abstractNumId w:val="26"/>
  </w:num>
  <w:num w:numId="9">
    <w:abstractNumId w:val="21"/>
  </w:num>
  <w:num w:numId="10">
    <w:abstractNumId w:val="30"/>
  </w:num>
  <w:num w:numId="11">
    <w:abstractNumId w:val="16"/>
  </w:num>
  <w:num w:numId="12">
    <w:abstractNumId w:val="0"/>
  </w:num>
  <w:num w:numId="13">
    <w:abstractNumId w:val="10"/>
  </w:num>
  <w:num w:numId="14">
    <w:abstractNumId w:val="9"/>
  </w:num>
  <w:num w:numId="15">
    <w:abstractNumId w:val="18"/>
  </w:num>
  <w:num w:numId="16">
    <w:abstractNumId w:val="5"/>
  </w:num>
  <w:num w:numId="17">
    <w:abstractNumId w:val="29"/>
  </w:num>
  <w:num w:numId="18">
    <w:abstractNumId w:val="12"/>
  </w:num>
  <w:num w:numId="19">
    <w:abstractNumId w:val="1"/>
  </w:num>
  <w:num w:numId="20">
    <w:abstractNumId w:val="14"/>
  </w:num>
  <w:num w:numId="21">
    <w:abstractNumId w:val="25"/>
  </w:num>
  <w:num w:numId="22">
    <w:abstractNumId w:val="23"/>
  </w:num>
  <w:num w:numId="23">
    <w:abstractNumId w:val="27"/>
  </w:num>
  <w:num w:numId="24">
    <w:abstractNumId w:val="24"/>
  </w:num>
  <w:num w:numId="25">
    <w:abstractNumId w:val="8"/>
  </w:num>
  <w:num w:numId="26">
    <w:abstractNumId w:val="15"/>
  </w:num>
  <w:num w:numId="27">
    <w:abstractNumId w:val="20"/>
  </w:num>
  <w:num w:numId="28">
    <w:abstractNumId w:val="17"/>
  </w:num>
  <w:num w:numId="29">
    <w:abstractNumId w:val="19"/>
  </w:num>
  <w:num w:numId="30">
    <w:abstractNumId w:val="28"/>
  </w:num>
  <w:num w:numId="31">
    <w:abstractNumId w:val="13"/>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trackRevisions/>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2E2B"/>
    <w:rsid w:val="00003163"/>
    <w:rsid w:val="00003D7E"/>
    <w:rsid w:val="00004F48"/>
    <w:rsid w:val="0000538B"/>
    <w:rsid w:val="00012D43"/>
    <w:rsid w:val="00021AD2"/>
    <w:rsid w:val="000269F8"/>
    <w:rsid w:val="000347D1"/>
    <w:rsid w:val="00035DD7"/>
    <w:rsid w:val="0003705E"/>
    <w:rsid w:val="00041740"/>
    <w:rsid w:val="00042E87"/>
    <w:rsid w:val="00065405"/>
    <w:rsid w:val="000677FE"/>
    <w:rsid w:val="00073B76"/>
    <w:rsid w:val="00087CC6"/>
    <w:rsid w:val="000909E8"/>
    <w:rsid w:val="000977CD"/>
    <w:rsid w:val="000A039C"/>
    <w:rsid w:val="000A3D40"/>
    <w:rsid w:val="000B4743"/>
    <w:rsid w:val="000B49D5"/>
    <w:rsid w:val="000C54CD"/>
    <w:rsid w:val="000D2FCF"/>
    <w:rsid w:val="000D7147"/>
    <w:rsid w:val="000E0F97"/>
    <w:rsid w:val="000E53D5"/>
    <w:rsid w:val="00111C3C"/>
    <w:rsid w:val="00115CAE"/>
    <w:rsid w:val="00122EFA"/>
    <w:rsid w:val="00124128"/>
    <w:rsid w:val="001469AE"/>
    <w:rsid w:val="00146E72"/>
    <w:rsid w:val="0015593B"/>
    <w:rsid w:val="001620FE"/>
    <w:rsid w:val="0016598F"/>
    <w:rsid w:val="00172E70"/>
    <w:rsid w:val="00175A80"/>
    <w:rsid w:val="00181099"/>
    <w:rsid w:val="0018180D"/>
    <w:rsid w:val="00184D31"/>
    <w:rsid w:val="00185D6B"/>
    <w:rsid w:val="00191CC2"/>
    <w:rsid w:val="00196597"/>
    <w:rsid w:val="001A45D3"/>
    <w:rsid w:val="001C1117"/>
    <w:rsid w:val="001D0372"/>
    <w:rsid w:val="001D4884"/>
    <w:rsid w:val="001E69C6"/>
    <w:rsid w:val="001F18E5"/>
    <w:rsid w:val="00201FCB"/>
    <w:rsid w:val="00215FBE"/>
    <w:rsid w:val="0022277F"/>
    <w:rsid w:val="0023277E"/>
    <w:rsid w:val="00236D88"/>
    <w:rsid w:val="00245D1E"/>
    <w:rsid w:val="0025090D"/>
    <w:rsid w:val="00252B18"/>
    <w:rsid w:val="002670C4"/>
    <w:rsid w:val="00267E3D"/>
    <w:rsid w:val="00275940"/>
    <w:rsid w:val="00284DA6"/>
    <w:rsid w:val="00291415"/>
    <w:rsid w:val="002A03E0"/>
    <w:rsid w:val="002A0FB8"/>
    <w:rsid w:val="002B0299"/>
    <w:rsid w:val="002B5904"/>
    <w:rsid w:val="002B644C"/>
    <w:rsid w:val="002B6EB9"/>
    <w:rsid w:val="002B7E35"/>
    <w:rsid w:val="002C266A"/>
    <w:rsid w:val="002D26B5"/>
    <w:rsid w:val="002D5157"/>
    <w:rsid w:val="002D5A58"/>
    <w:rsid w:val="002D5B01"/>
    <w:rsid w:val="002E1628"/>
    <w:rsid w:val="002E1AC9"/>
    <w:rsid w:val="002E1BDD"/>
    <w:rsid w:val="002E42B7"/>
    <w:rsid w:val="002E54DD"/>
    <w:rsid w:val="002E553F"/>
    <w:rsid w:val="002E7C6E"/>
    <w:rsid w:val="002F53F8"/>
    <w:rsid w:val="002F5F06"/>
    <w:rsid w:val="00313F7D"/>
    <w:rsid w:val="00314EA8"/>
    <w:rsid w:val="00332B07"/>
    <w:rsid w:val="003339DC"/>
    <w:rsid w:val="00333EE1"/>
    <w:rsid w:val="0033522D"/>
    <w:rsid w:val="0035771E"/>
    <w:rsid w:val="00363713"/>
    <w:rsid w:val="003649AA"/>
    <w:rsid w:val="00364ACB"/>
    <w:rsid w:val="003654C8"/>
    <w:rsid w:val="0036586C"/>
    <w:rsid w:val="0039269A"/>
    <w:rsid w:val="003A244E"/>
    <w:rsid w:val="003A5B85"/>
    <w:rsid w:val="003A6D31"/>
    <w:rsid w:val="003B3AA1"/>
    <w:rsid w:val="003C10E3"/>
    <w:rsid w:val="003C2ADA"/>
    <w:rsid w:val="003C5E5F"/>
    <w:rsid w:val="003C66DC"/>
    <w:rsid w:val="003D4F5D"/>
    <w:rsid w:val="003E4B28"/>
    <w:rsid w:val="003E6C21"/>
    <w:rsid w:val="003E71BF"/>
    <w:rsid w:val="003F0F34"/>
    <w:rsid w:val="003F2277"/>
    <w:rsid w:val="003F2F96"/>
    <w:rsid w:val="0040338D"/>
    <w:rsid w:val="004043B2"/>
    <w:rsid w:val="00404D9F"/>
    <w:rsid w:val="00414817"/>
    <w:rsid w:val="004171AB"/>
    <w:rsid w:val="00417CF3"/>
    <w:rsid w:val="00421CA8"/>
    <w:rsid w:val="00422482"/>
    <w:rsid w:val="004224A5"/>
    <w:rsid w:val="00430D56"/>
    <w:rsid w:val="00434E47"/>
    <w:rsid w:val="0043779E"/>
    <w:rsid w:val="004550C0"/>
    <w:rsid w:val="00456A0D"/>
    <w:rsid w:val="00460D0A"/>
    <w:rsid w:val="00460DBD"/>
    <w:rsid w:val="00462167"/>
    <w:rsid w:val="004667C4"/>
    <w:rsid w:val="00467DCC"/>
    <w:rsid w:val="00467F9B"/>
    <w:rsid w:val="00470AF0"/>
    <w:rsid w:val="00472FBA"/>
    <w:rsid w:val="004905AB"/>
    <w:rsid w:val="00494712"/>
    <w:rsid w:val="004A3366"/>
    <w:rsid w:val="004A5ACF"/>
    <w:rsid w:val="004A5DD0"/>
    <w:rsid w:val="004A5FAB"/>
    <w:rsid w:val="004B475A"/>
    <w:rsid w:val="004B4ADE"/>
    <w:rsid w:val="004B6D3A"/>
    <w:rsid w:val="004C00E6"/>
    <w:rsid w:val="004C0DF1"/>
    <w:rsid w:val="004C4E6A"/>
    <w:rsid w:val="004C5344"/>
    <w:rsid w:val="004D5041"/>
    <w:rsid w:val="004D5E0B"/>
    <w:rsid w:val="004D7027"/>
    <w:rsid w:val="004E12BB"/>
    <w:rsid w:val="004F0472"/>
    <w:rsid w:val="005007B6"/>
    <w:rsid w:val="00502E3E"/>
    <w:rsid w:val="005043E4"/>
    <w:rsid w:val="00504C7E"/>
    <w:rsid w:val="00505369"/>
    <w:rsid w:val="00505C90"/>
    <w:rsid w:val="00511EE0"/>
    <w:rsid w:val="00512290"/>
    <w:rsid w:val="00513C53"/>
    <w:rsid w:val="00515B7C"/>
    <w:rsid w:val="005178E9"/>
    <w:rsid w:val="00525E94"/>
    <w:rsid w:val="005268D9"/>
    <w:rsid w:val="005349E0"/>
    <w:rsid w:val="005350A5"/>
    <w:rsid w:val="00541C97"/>
    <w:rsid w:val="0055213C"/>
    <w:rsid w:val="00563D7D"/>
    <w:rsid w:val="00567980"/>
    <w:rsid w:val="00567C09"/>
    <w:rsid w:val="00571280"/>
    <w:rsid w:val="0057315A"/>
    <w:rsid w:val="0057698B"/>
    <w:rsid w:val="00593DEB"/>
    <w:rsid w:val="005968C9"/>
    <w:rsid w:val="005A406B"/>
    <w:rsid w:val="005B1012"/>
    <w:rsid w:val="005B58A6"/>
    <w:rsid w:val="005C1BDC"/>
    <w:rsid w:val="005C2FA9"/>
    <w:rsid w:val="005C69F5"/>
    <w:rsid w:val="005D163F"/>
    <w:rsid w:val="005D31D8"/>
    <w:rsid w:val="005D31E0"/>
    <w:rsid w:val="005E112A"/>
    <w:rsid w:val="005E51EB"/>
    <w:rsid w:val="005F32B2"/>
    <w:rsid w:val="005F4845"/>
    <w:rsid w:val="005F5282"/>
    <w:rsid w:val="005F60CE"/>
    <w:rsid w:val="005F6CDF"/>
    <w:rsid w:val="0060009F"/>
    <w:rsid w:val="006016DC"/>
    <w:rsid w:val="0060293A"/>
    <w:rsid w:val="006052D6"/>
    <w:rsid w:val="0060665A"/>
    <w:rsid w:val="00611F86"/>
    <w:rsid w:val="0061266B"/>
    <w:rsid w:val="00616385"/>
    <w:rsid w:val="00621985"/>
    <w:rsid w:val="00624AEC"/>
    <w:rsid w:val="00624FB8"/>
    <w:rsid w:val="00631F4E"/>
    <w:rsid w:val="0064202A"/>
    <w:rsid w:val="00647688"/>
    <w:rsid w:val="006478C1"/>
    <w:rsid w:val="006664A6"/>
    <w:rsid w:val="00667B06"/>
    <w:rsid w:val="00667DB8"/>
    <w:rsid w:val="00673E36"/>
    <w:rsid w:val="0067756A"/>
    <w:rsid w:val="00685AEB"/>
    <w:rsid w:val="006860CA"/>
    <w:rsid w:val="00690194"/>
    <w:rsid w:val="006A1389"/>
    <w:rsid w:val="006A4D0D"/>
    <w:rsid w:val="006A5F99"/>
    <w:rsid w:val="006A7FBD"/>
    <w:rsid w:val="006C0ED7"/>
    <w:rsid w:val="006C72AD"/>
    <w:rsid w:val="006D6CF3"/>
    <w:rsid w:val="006E61FA"/>
    <w:rsid w:val="006E79A8"/>
    <w:rsid w:val="0070393B"/>
    <w:rsid w:val="00710052"/>
    <w:rsid w:val="007114E7"/>
    <w:rsid w:val="00713BC0"/>
    <w:rsid w:val="00722A3D"/>
    <w:rsid w:val="00723E80"/>
    <w:rsid w:val="00724AE9"/>
    <w:rsid w:val="007339C5"/>
    <w:rsid w:val="00734668"/>
    <w:rsid w:val="00750605"/>
    <w:rsid w:val="007633BA"/>
    <w:rsid w:val="00787DB7"/>
    <w:rsid w:val="00792D31"/>
    <w:rsid w:val="0079739E"/>
    <w:rsid w:val="007A0DFD"/>
    <w:rsid w:val="007A2A7C"/>
    <w:rsid w:val="007B19DB"/>
    <w:rsid w:val="007B6ABE"/>
    <w:rsid w:val="007D3F34"/>
    <w:rsid w:val="007D6E1D"/>
    <w:rsid w:val="007E4C78"/>
    <w:rsid w:val="007E718F"/>
    <w:rsid w:val="007F074E"/>
    <w:rsid w:val="007F7371"/>
    <w:rsid w:val="007F7E04"/>
    <w:rsid w:val="0080293B"/>
    <w:rsid w:val="00802FEC"/>
    <w:rsid w:val="00807D11"/>
    <w:rsid w:val="00824AC6"/>
    <w:rsid w:val="00830C62"/>
    <w:rsid w:val="008322A4"/>
    <w:rsid w:val="00840279"/>
    <w:rsid w:val="00842F83"/>
    <w:rsid w:val="00847785"/>
    <w:rsid w:val="00860520"/>
    <w:rsid w:val="00865257"/>
    <w:rsid w:val="00872828"/>
    <w:rsid w:val="0087394C"/>
    <w:rsid w:val="0088091B"/>
    <w:rsid w:val="008809A0"/>
    <w:rsid w:val="0088449C"/>
    <w:rsid w:val="008850B8"/>
    <w:rsid w:val="00885192"/>
    <w:rsid w:val="00885E8E"/>
    <w:rsid w:val="008934FA"/>
    <w:rsid w:val="00895318"/>
    <w:rsid w:val="008A2FB1"/>
    <w:rsid w:val="008D28A0"/>
    <w:rsid w:val="008E6855"/>
    <w:rsid w:val="008E6A64"/>
    <w:rsid w:val="008E7C96"/>
    <w:rsid w:val="008F1819"/>
    <w:rsid w:val="008F56D3"/>
    <w:rsid w:val="008F6D24"/>
    <w:rsid w:val="00901FB5"/>
    <w:rsid w:val="00904537"/>
    <w:rsid w:val="009047ED"/>
    <w:rsid w:val="00907049"/>
    <w:rsid w:val="00910DAD"/>
    <w:rsid w:val="00922176"/>
    <w:rsid w:val="00924D04"/>
    <w:rsid w:val="00926126"/>
    <w:rsid w:val="0093054F"/>
    <w:rsid w:val="00931CF0"/>
    <w:rsid w:val="009365B4"/>
    <w:rsid w:val="009372C5"/>
    <w:rsid w:val="00957F29"/>
    <w:rsid w:val="0096507F"/>
    <w:rsid w:val="0096558F"/>
    <w:rsid w:val="00971710"/>
    <w:rsid w:val="00971D6F"/>
    <w:rsid w:val="009723FD"/>
    <w:rsid w:val="00975F19"/>
    <w:rsid w:val="0098316A"/>
    <w:rsid w:val="0099084D"/>
    <w:rsid w:val="00992A81"/>
    <w:rsid w:val="009A63EE"/>
    <w:rsid w:val="009B7CF1"/>
    <w:rsid w:val="009D4D79"/>
    <w:rsid w:val="009D7503"/>
    <w:rsid w:val="009D770C"/>
    <w:rsid w:val="009E01A1"/>
    <w:rsid w:val="009E2261"/>
    <w:rsid w:val="009E2908"/>
    <w:rsid w:val="009F06D8"/>
    <w:rsid w:val="00A117FD"/>
    <w:rsid w:val="00A14683"/>
    <w:rsid w:val="00A21279"/>
    <w:rsid w:val="00A25784"/>
    <w:rsid w:val="00A27259"/>
    <w:rsid w:val="00A324E5"/>
    <w:rsid w:val="00A425D5"/>
    <w:rsid w:val="00A4484E"/>
    <w:rsid w:val="00A45057"/>
    <w:rsid w:val="00A54111"/>
    <w:rsid w:val="00A57011"/>
    <w:rsid w:val="00A60A2A"/>
    <w:rsid w:val="00A6130B"/>
    <w:rsid w:val="00A6188F"/>
    <w:rsid w:val="00A67832"/>
    <w:rsid w:val="00A701D3"/>
    <w:rsid w:val="00A72805"/>
    <w:rsid w:val="00A8661F"/>
    <w:rsid w:val="00A97FA3"/>
    <w:rsid w:val="00AB6EEB"/>
    <w:rsid w:val="00AD2F25"/>
    <w:rsid w:val="00AD7657"/>
    <w:rsid w:val="00AE2AB5"/>
    <w:rsid w:val="00AE6583"/>
    <w:rsid w:val="00AF2F86"/>
    <w:rsid w:val="00B00187"/>
    <w:rsid w:val="00B04112"/>
    <w:rsid w:val="00B0458E"/>
    <w:rsid w:val="00B056E7"/>
    <w:rsid w:val="00B05BEC"/>
    <w:rsid w:val="00B15494"/>
    <w:rsid w:val="00B2145A"/>
    <w:rsid w:val="00B24581"/>
    <w:rsid w:val="00B26C50"/>
    <w:rsid w:val="00B3072A"/>
    <w:rsid w:val="00B3671E"/>
    <w:rsid w:val="00B412E5"/>
    <w:rsid w:val="00B52FB8"/>
    <w:rsid w:val="00B5553D"/>
    <w:rsid w:val="00B65D0A"/>
    <w:rsid w:val="00B6624A"/>
    <w:rsid w:val="00B70B49"/>
    <w:rsid w:val="00B717F0"/>
    <w:rsid w:val="00B72F7C"/>
    <w:rsid w:val="00B807FE"/>
    <w:rsid w:val="00B81BF0"/>
    <w:rsid w:val="00B85023"/>
    <w:rsid w:val="00BB3068"/>
    <w:rsid w:val="00BB3F92"/>
    <w:rsid w:val="00BC091D"/>
    <w:rsid w:val="00BD1F90"/>
    <w:rsid w:val="00BD65F6"/>
    <w:rsid w:val="00BE1201"/>
    <w:rsid w:val="00BF2C38"/>
    <w:rsid w:val="00BF6F7B"/>
    <w:rsid w:val="00C03C16"/>
    <w:rsid w:val="00C056C9"/>
    <w:rsid w:val="00C11480"/>
    <w:rsid w:val="00C15634"/>
    <w:rsid w:val="00C174CA"/>
    <w:rsid w:val="00C267D3"/>
    <w:rsid w:val="00C30CB5"/>
    <w:rsid w:val="00C417C5"/>
    <w:rsid w:val="00C45A21"/>
    <w:rsid w:val="00C4768C"/>
    <w:rsid w:val="00C476A6"/>
    <w:rsid w:val="00C50B7A"/>
    <w:rsid w:val="00C540B5"/>
    <w:rsid w:val="00C54FA2"/>
    <w:rsid w:val="00C563F3"/>
    <w:rsid w:val="00C71A9F"/>
    <w:rsid w:val="00C73968"/>
    <w:rsid w:val="00C77DB1"/>
    <w:rsid w:val="00C94867"/>
    <w:rsid w:val="00CA3BF9"/>
    <w:rsid w:val="00CA7C04"/>
    <w:rsid w:val="00CB112E"/>
    <w:rsid w:val="00CB2B74"/>
    <w:rsid w:val="00CB317F"/>
    <w:rsid w:val="00CC5181"/>
    <w:rsid w:val="00CD05E4"/>
    <w:rsid w:val="00CD76E0"/>
    <w:rsid w:val="00CE30BA"/>
    <w:rsid w:val="00D11CE7"/>
    <w:rsid w:val="00D11FF0"/>
    <w:rsid w:val="00D15B06"/>
    <w:rsid w:val="00D261AD"/>
    <w:rsid w:val="00D36333"/>
    <w:rsid w:val="00D408DB"/>
    <w:rsid w:val="00D41CE6"/>
    <w:rsid w:val="00D47F7F"/>
    <w:rsid w:val="00D50772"/>
    <w:rsid w:val="00D6493F"/>
    <w:rsid w:val="00D70315"/>
    <w:rsid w:val="00D738D2"/>
    <w:rsid w:val="00D82402"/>
    <w:rsid w:val="00D871B6"/>
    <w:rsid w:val="00D87FD3"/>
    <w:rsid w:val="00D91555"/>
    <w:rsid w:val="00DA0EA6"/>
    <w:rsid w:val="00DA2DAB"/>
    <w:rsid w:val="00DA3356"/>
    <w:rsid w:val="00DA47AB"/>
    <w:rsid w:val="00DB2C7B"/>
    <w:rsid w:val="00DB3F70"/>
    <w:rsid w:val="00DC2766"/>
    <w:rsid w:val="00DD2D77"/>
    <w:rsid w:val="00DD79ED"/>
    <w:rsid w:val="00DE3F6F"/>
    <w:rsid w:val="00DF6C89"/>
    <w:rsid w:val="00E0616A"/>
    <w:rsid w:val="00E12BC9"/>
    <w:rsid w:val="00E161B8"/>
    <w:rsid w:val="00E207B3"/>
    <w:rsid w:val="00E20C7D"/>
    <w:rsid w:val="00E211B1"/>
    <w:rsid w:val="00E3291D"/>
    <w:rsid w:val="00E34CA4"/>
    <w:rsid w:val="00E40C98"/>
    <w:rsid w:val="00E413ED"/>
    <w:rsid w:val="00E44204"/>
    <w:rsid w:val="00E50055"/>
    <w:rsid w:val="00E5257F"/>
    <w:rsid w:val="00E616DA"/>
    <w:rsid w:val="00E746AD"/>
    <w:rsid w:val="00E908E2"/>
    <w:rsid w:val="00E93EB6"/>
    <w:rsid w:val="00E95F43"/>
    <w:rsid w:val="00EA1B9D"/>
    <w:rsid w:val="00EA1D1B"/>
    <w:rsid w:val="00EA26E6"/>
    <w:rsid w:val="00EA716B"/>
    <w:rsid w:val="00EA7200"/>
    <w:rsid w:val="00EB1F74"/>
    <w:rsid w:val="00EC1CC7"/>
    <w:rsid w:val="00EE386C"/>
    <w:rsid w:val="00EF480F"/>
    <w:rsid w:val="00F004E4"/>
    <w:rsid w:val="00F0212A"/>
    <w:rsid w:val="00F0319B"/>
    <w:rsid w:val="00F21882"/>
    <w:rsid w:val="00F22348"/>
    <w:rsid w:val="00F22510"/>
    <w:rsid w:val="00F244C0"/>
    <w:rsid w:val="00F328B9"/>
    <w:rsid w:val="00F5040A"/>
    <w:rsid w:val="00F53CAE"/>
    <w:rsid w:val="00F57AA8"/>
    <w:rsid w:val="00F6351B"/>
    <w:rsid w:val="00F65F07"/>
    <w:rsid w:val="00F71280"/>
    <w:rsid w:val="00F7589F"/>
    <w:rsid w:val="00F77F61"/>
    <w:rsid w:val="00F9066B"/>
    <w:rsid w:val="00F952DC"/>
    <w:rsid w:val="00F977E1"/>
    <w:rsid w:val="00FA2B9A"/>
    <w:rsid w:val="00FB0FAC"/>
    <w:rsid w:val="00FB1553"/>
    <w:rsid w:val="00FB4093"/>
    <w:rsid w:val="00FE078E"/>
    <w:rsid w:val="00FE17E4"/>
    <w:rsid w:val="00FE636A"/>
    <w:rsid w:val="00FE65B2"/>
    <w:rsid w:val="00FF36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72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semiHidden/>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semiHidden/>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314EA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9540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JP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FA9B8-8E8E-4885-8BF4-0EAE783EF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8023</Words>
  <Characters>47342</Characters>
  <Application>Microsoft Office Word</Application>
  <DocSecurity>0</DocSecurity>
  <Lines>394</Lines>
  <Paragraphs>110</Paragraphs>
  <ScaleCrop>false</ScaleCrop>
  <Company/>
  <LinksUpToDate>false</LinksUpToDate>
  <CharactersWithSpaces>55255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2021-03-19T14:20:00Z</dcterms:created>
  <dcterms:modified xsi:type="dcterms:W3CDTF">2021-03-19T14:20:00Z</dcterms:modified>
</cp:coreProperties>
</file>